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4596" w:type="dxa"/>
        <w:jc w:val="center"/>
        <w:tblLook w:val="04A0" w:firstRow="1" w:lastRow="0" w:firstColumn="1" w:lastColumn="0" w:noHBand="0" w:noVBand="1"/>
      </w:tblPr>
      <w:tblGrid>
        <w:gridCol w:w="4390"/>
        <w:gridCol w:w="10206"/>
      </w:tblGrid>
      <w:tr w:rsidR="00FD028A" w:rsidRPr="00C05D70" w:rsidTr="00714E8C">
        <w:trPr>
          <w:trHeight w:val="1453"/>
          <w:jc w:val="center"/>
        </w:trPr>
        <w:tc>
          <w:tcPr>
            <w:tcW w:w="14596" w:type="dxa"/>
            <w:gridSpan w:val="2"/>
            <w:shd w:val="clear" w:color="auto" w:fill="1F497D" w:themeFill="text2"/>
            <w:vAlign w:val="center"/>
          </w:tcPr>
          <w:p w:rsidR="00FD028A" w:rsidRDefault="00F72158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Cs w:val="19"/>
              </w:rPr>
            </w:pPr>
            <w:r w:rsidRPr="00C05D70">
              <w:rPr>
                <w:rFonts w:ascii="Arial" w:hAnsi="Arial" w:cs="Arial"/>
                <w:b/>
                <w:color w:val="FFFFFF" w:themeColor="background1"/>
                <w:szCs w:val="19"/>
              </w:rPr>
              <w:t>Hodnotiaci hárok odborného hodnotenia žiadosti o nenávratný finančný príspevok</w:t>
            </w:r>
            <w:r w:rsidR="003C141E" w:rsidRPr="00C05D70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1"/>
            </w:r>
          </w:p>
          <w:p w:rsidR="005435C3" w:rsidRPr="00C05D70" w:rsidRDefault="005435C3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color w:val="FFFFFF" w:themeColor="background1"/>
                <w:szCs w:val="19"/>
              </w:rPr>
              <w:footnoteReference w:id="2"/>
            </w:r>
          </w:p>
        </w:tc>
      </w:tr>
      <w:tr w:rsidR="007736B4" w:rsidRPr="00C05D70" w:rsidTr="00594104">
        <w:trPr>
          <w:trHeight w:val="794"/>
          <w:jc w:val="center"/>
        </w:trPr>
        <w:tc>
          <w:tcPr>
            <w:tcW w:w="4390" w:type="dxa"/>
            <w:vAlign w:val="center"/>
          </w:tcPr>
          <w:p w:rsidR="007736B4" w:rsidRPr="00C05D70" w:rsidRDefault="007736B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206" w:type="dxa"/>
            <w:vAlign w:val="center"/>
          </w:tcPr>
          <w:p w:rsidR="007736B4" w:rsidRPr="00E52A48" w:rsidRDefault="00E52A4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7736B4" w:rsidRPr="00C05D70" w:rsidTr="00594104">
        <w:trPr>
          <w:trHeight w:val="794"/>
          <w:jc w:val="center"/>
        </w:trPr>
        <w:tc>
          <w:tcPr>
            <w:tcW w:w="4390" w:type="dxa"/>
            <w:vAlign w:val="center"/>
          </w:tcPr>
          <w:p w:rsidR="007736B4" w:rsidRPr="00C05D70" w:rsidRDefault="007736B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206" w:type="dxa"/>
            <w:vAlign w:val="center"/>
          </w:tcPr>
          <w:p w:rsidR="007736B4" w:rsidRPr="00C05D70" w:rsidRDefault="00F80307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</w:t>
            </w:r>
          </w:p>
        </w:tc>
      </w:tr>
      <w:tr w:rsidR="007736B4" w:rsidRPr="00C05D70" w:rsidTr="00714E8C">
        <w:trPr>
          <w:trHeight w:val="255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206" w:type="dxa"/>
          </w:tcPr>
          <w:p w:rsidR="007736B4" w:rsidRPr="00E52A48" w:rsidRDefault="00780DA6" w:rsidP="00BE764E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4.3</w:t>
            </w:r>
            <w:r w:rsidR="00E9249D">
              <w:rPr>
                <w:rFonts w:ascii="Arial" w:hAnsi="Arial" w:cs="Arial"/>
                <w:b/>
                <w:bCs/>
                <w:sz w:val="19"/>
                <w:szCs w:val="19"/>
              </w:rPr>
              <w:t>.1</w:t>
            </w:r>
            <w:r w:rsidR="00E52A48" w:rsidRPr="00E52A4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– </w:t>
            </w:r>
            <w:r w:rsidRPr="00780DA6">
              <w:rPr>
                <w:rFonts w:ascii="Arial" w:hAnsi="Arial" w:cs="Arial"/>
                <w:b/>
                <w:bCs/>
                <w:sz w:val="19"/>
                <w:szCs w:val="19"/>
              </w:rPr>
              <w:t>Zlepšenie environmentálnych aspektov v mestách a mestských oblastiach prostredníctvom budovania prvkov zelenej infraštruktúry a adaptáciou urbanizovaného prostredia na zmenu klímy ako aj zavádzaním systémových prvkov znižovania znečistenia ovzdušia a hluku</w:t>
            </w: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77709F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714E8C" w:rsidRDefault="00714E8C"/>
    <w:p w:rsidR="00FD47C6" w:rsidRDefault="00FD47C6"/>
    <w:tbl>
      <w:tblPr>
        <w:tblStyle w:val="Mriekatabuky"/>
        <w:tblW w:w="14782" w:type="dxa"/>
        <w:jc w:val="center"/>
        <w:tblLook w:val="04A0" w:firstRow="1" w:lastRow="0" w:firstColumn="1" w:lastColumn="0" w:noHBand="0" w:noVBand="1"/>
      </w:tblPr>
      <w:tblGrid>
        <w:gridCol w:w="582"/>
        <w:gridCol w:w="3116"/>
        <w:gridCol w:w="4004"/>
        <w:gridCol w:w="1276"/>
        <w:gridCol w:w="5804"/>
      </w:tblGrid>
      <w:tr w:rsidR="00712611" w:rsidRPr="00C05D70" w:rsidTr="00FD47C6">
        <w:trPr>
          <w:jc w:val="center"/>
        </w:trPr>
        <w:tc>
          <w:tcPr>
            <w:tcW w:w="582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P.č.</w:t>
            </w:r>
          </w:p>
        </w:tc>
        <w:tc>
          <w:tcPr>
            <w:tcW w:w="3116" w:type="dxa"/>
            <w:shd w:val="clear" w:color="auto" w:fill="8DB3E2"/>
          </w:tcPr>
          <w:p w:rsidR="006647CF" w:rsidRPr="00C05D70" w:rsidRDefault="00ED45FB" w:rsidP="006909F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C05D70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4004" w:type="dxa"/>
            <w:shd w:val="clear" w:color="auto" w:fill="8DB3E2"/>
          </w:tcPr>
          <w:p w:rsidR="006647CF" w:rsidRPr="00C05D70" w:rsidRDefault="0083042E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1276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  <w:tc>
          <w:tcPr>
            <w:tcW w:w="5804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</w:p>
        </w:tc>
      </w:tr>
      <w:tr w:rsidR="00712611" w:rsidRPr="00C05D70" w:rsidTr="00FD47C6">
        <w:trPr>
          <w:trHeight w:val="1326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4748A9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116" w:type="dxa"/>
            <w:shd w:val="clear" w:color="auto" w:fill="auto"/>
            <w:vAlign w:val="center"/>
          </w:tcPr>
          <w:p w:rsidR="006647CF" w:rsidRPr="00C05D70" w:rsidRDefault="001B3EF8" w:rsidP="008D0A2A">
            <w:pPr>
              <w:spacing w:before="120" w:after="120"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6647CF" w:rsidRPr="00712611" w:rsidRDefault="00712611" w:rsidP="00DE6856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a PO </w:t>
            </w:r>
            <w:r w:rsidR="00F80307">
              <w:rPr>
                <w:rFonts w:ascii="Arial" w:hAnsi="Arial" w:cs="Arial"/>
                <w:sz w:val="19"/>
                <w:szCs w:val="19"/>
              </w:rPr>
              <w:t>4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6647CF" w:rsidRPr="00C05D70" w:rsidRDefault="00712611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04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FD47C6">
        <w:trPr>
          <w:trHeight w:val="1326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6647CF" w:rsidRPr="00C05D70" w:rsidRDefault="004748A9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116" w:type="dxa"/>
            <w:shd w:val="clear" w:color="auto" w:fill="auto"/>
            <w:vAlign w:val="center"/>
          </w:tcPr>
          <w:p w:rsidR="006647CF" w:rsidRPr="00C05D70" w:rsidRDefault="00A207AB" w:rsidP="008D0A2A">
            <w:pPr>
              <w:spacing w:before="120" w:after="120"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A207AB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stratégiou/Integrovanou územnou stratégiou UMR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6647CF" w:rsidRPr="00C05D70" w:rsidRDefault="001B3EF8" w:rsidP="00DE6856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</w:t>
            </w:r>
            <w:r w:rsidR="00F80307">
              <w:rPr>
                <w:rFonts w:ascii="Arial" w:hAnsi="Arial" w:cs="Arial"/>
                <w:sz w:val="19"/>
                <w:szCs w:val="19"/>
              </w:rPr>
              <w:t>k cieľom a výsledkom IROP a PO 4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687032835"/>
            <w:placeholder>
              <w:docPart w:val="8ED0F74B7D744B42BC0289F980323C8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6647CF" w:rsidRPr="00C05D70" w:rsidRDefault="00B50A6D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04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FD47C6">
        <w:trPr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C16E7" w:rsidRPr="00C05D70" w:rsidRDefault="004C16E7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116" w:type="dxa"/>
            <w:shd w:val="clear" w:color="auto" w:fill="auto"/>
          </w:tcPr>
          <w:p w:rsidR="004C16E7" w:rsidRPr="005D230B" w:rsidRDefault="004C16E7" w:rsidP="008D0A2A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4C16E7" w:rsidRPr="007D4DD4" w:rsidRDefault="007D4DD4" w:rsidP="008D0A2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5016390"/>
            <w:placeholder>
              <w:docPart w:val="5BD69688F37245B2ABA8F3D2346E679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04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FD47C6">
        <w:trPr>
          <w:trHeight w:val="1074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C16E7" w:rsidRPr="00C05D70" w:rsidRDefault="004C16E7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3116" w:type="dxa"/>
            <w:shd w:val="clear" w:color="auto" w:fill="auto"/>
          </w:tcPr>
          <w:p w:rsidR="004C16E7" w:rsidRPr="005D230B" w:rsidRDefault="004C16E7" w:rsidP="008D0A2A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352C47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4C16E7" w:rsidRPr="007D4DD4" w:rsidRDefault="007D4DD4" w:rsidP="008D0A2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99951372"/>
            <w:placeholder>
              <w:docPart w:val="27578215CF35496A911FF6737271B5A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04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FD47C6">
        <w:trPr>
          <w:trHeight w:val="907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C16E7" w:rsidRPr="00C05D70" w:rsidRDefault="004C16E7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3116" w:type="dxa"/>
            <w:shd w:val="clear" w:color="auto" w:fill="auto"/>
          </w:tcPr>
          <w:p w:rsidR="004C16E7" w:rsidRPr="005D230B" w:rsidRDefault="004C16E7" w:rsidP="008D0A2A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4C16E7" w:rsidRPr="007D4DD4" w:rsidRDefault="007D4DD4" w:rsidP="008D0A2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71297541"/>
            <w:placeholder>
              <w:docPart w:val="F9932768B54049F9BA13211DDDF1D0A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04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5435C3" w:rsidRDefault="005435C3"/>
    <w:tbl>
      <w:tblPr>
        <w:tblStyle w:val="Mriekatabuky"/>
        <w:tblW w:w="14906" w:type="dxa"/>
        <w:jc w:val="center"/>
        <w:tblLook w:val="04A0" w:firstRow="1" w:lastRow="0" w:firstColumn="1" w:lastColumn="0" w:noHBand="0" w:noVBand="1"/>
      </w:tblPr>
      <w:tblGrid>
        <w:gridCol w:w="2830"/>
        <w:gridCol w:w="1276"/>
        <w:gridCol w:w="10800"/>
      </w:tblGrid>
      <w:tr w:rsidR="005D7EE2" w:rsidRPr="00C05D70" w:rsidTr="00DE6856">
        <w:trPr>
          <w:jc w:val="center"/>
        </w:trPr>
        <w:tc>
          <w:tcPr>
            <w:tcW w:w="14906" w:type="dxa"/>
            <w:gridSpan w:val="3"/>
            <w:shd w:val="clear" w:color="auto" w:fill="8DB3E2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5D7EE2" w:rsidRPr="00C05D70" w:rsidTr="00DE6856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AD0799C38EA4454488CE80A07AF22F9E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076" w:type="dxa"/>
                <w:gridSpan w:val="2"/>
                <w:shd w:val="clear" w:color="auto" w:fill="FFFFFF" w:themeFill="background1"/>
              </w:tcPr>
              <w:p w:rsidR="005D7EE2" w:rsidRPr="00C05D70" w:rsidRDefault="005D7EE2" w:rsidP="004A349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5D7EE2" w:rsidRPr="00C05D70" w:rsidTr="00DE6856">
        <w:trPr>
          <w:jc w:val="center"/>
        </w:trPr>
        <w:tc>
          <w:tcPr>
            <w:tcW w:w="14906" w:type="dxa"/>
            <w:gridSpan w:val="3"/>
          </w:tcPr>
          <w:p w:rsidR="005D7EE2" w:rsidRPr="001941BE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D7EE2" w:rsidRPr="00C05D70" w:rsidTr="00DE6856">
        <w:trPr>
          <w:jc w:val="center"/>
        </w:trPr>
        <w:tc>
          <w:tcPr>
            <w:tcW w:w="14906" w:type="dxa"/>
            <w:gridSpan w:val="3"/>
            <w:shd w:val="clear" w:color="auto" w:fill="8DB3E2" w:themeFill="text2" w:themeFillTint="66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5D7EE2" w:rsidRPr="00C05D70" w:rsidTr="00DE6856">
        <w:trPr>
          <w:jc w:val="center"/>
        </w:trPr>
        <w:tc>
          <w:tcPr>
            <w:tcW w:w="14906" w:type="dxa"/>
            <w:gridSpan w:val="3"/>
          </w:tcPr>
          <w:p w:rsidR="005D7EE2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5D7EE2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D7EE2" w:rsidRPr="00C05D70" w:rsidTr="00DE6856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076" w:type="dxa"/>
            <w:gridSpan w:val="2"/>
            <w:shd w:val="clear" w:color="auto" w:fill="FFFFFF" w:themeFill="background1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D7EE2" w:rsidRPr="00C05D70" w:rsidTr="00DE6856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5D7EE2" w:rsidRPr="00C05D70" w:rsidRDefault="005D7EE2" w:rsidP="001C55B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076" w:type="dxa"/>
            <w:gridSpan w:val="2"/>
            <w:shd w:val="clear" w:color="auto" w:fill="FFFFFF" w:themeFill="background1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D7EE2" w:rsidRPr="00C05D70" w:rsidTr="00DE6856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076" w:type="dxa"/>
            <w:gridSpan w:val="2"/>
            <w:shd w:val="clear" w:color="auto" w:fill="FFFFFF" w:themeFill="background1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7F7AF5">
        <w:trPr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4A3494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076" w:type="dxa"/>
            <w:gridSpan w:val="2"/>
            <w:shd w:val="clear" w:color="auto" w:fill="FFFFFF" w:themeFill="background1"/>
          </w:tcPr>
          <w:p w:rsidR="0018754A" w:rsidRPr="00C05D70" w:rsidRDefault="0018754A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6D57EA">
        <w:trPr>
          <w:trHeight w:val="1098"/>
          <w:jc w:val="center"/>
        </w:trPr>
        <w:tc>
          <w:tcPr>
            <w:tcW w:w="14906" w:type="dxa"/>
            <w:gridSpan w:val="3"/>
            <w:shd w:val="clear" w:color="auto" w:fill="FFFFFF" w:themeFill="background1"/>
          </w:tcPr>
          <w:p w:rsidR="0018754A" w:rsidRPr="00B60573" w:rsidRDefault="0018754A" w:rsidP="004A3494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214EE1" w:rsidRDefault="0018754A" w:rsidP="00214EE1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6D57EA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6D57EA">
              <w:t>.</w:t>
            </w:r>
            <w:r w:rsidR="00214EE1">
              <w:t xml:space="preserve"> </w:t>
            </w:r>
            <w:r w:rsidR="00214EE1">
              <w:rPr>
                <w:rStyle w:val="Odkaznapoznmkupodiarou"/>
              </w:rPr>
              <w:footnoteReference w:id="12"/>
            </w:r>
            <w:r w:rsidR="00214EE1">
              <w:rPr>
                <w:rFonts w:eastAsiaTheme="minorHAnsi" w:cs="Times New Roman"/>
                <w:szCs w:val="24"/>
              </w:rPr>
              <w:t xml:space="preserve"> </w:t>
            </w:r>
          </w:p>
          <w:p w:rsidR="0018754A" w:rsidRPr="00C05D70" w:rsidRDefault="0018754A" w:rsidP="006D57EA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DE6856">
        <w:trPr>
          <w:trHeight w:val="567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13"/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1C55BC">
        <w:trPr>
          <w:trHeight w:val="405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1C55BC">
        <w:trPr>
          <w:trHeight w:val="411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DE6856">
        <w:trPr>
          <w:jc w:val="center"/>
        </w:trPr>
        <w:tc>
          <w:tcPr>
            <w:tcW w:w="14906" w:type="dxa"/>
            <w:gridSpan w:val="3"/>
            <w:shd w:val="clear" w:color="auto" w:fill="FFFFFF" w:themeFill="background1"/>
            <w:vAlign w:val="center"/>
          </w:tcPr>
          <w:p w:rsidR="0018754A" w:rsidRPr="00B341AC" w:rsidRDefault="0018754A" w:rsidP="00594104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8754A" w:rsidRPr="00C05D70" w:rsidTr="00DE6856">
        <w:trPr>
          <w:trHeight w:val="567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1C55BC" w:rsidRDefault="0018754A" w:rsidP="0018754A">
            <w:pPr>
              <w:spacing w:line="288" w:lineRule="auto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14"/>
            </w:r>
            <w:r>
              <w:t>,</w:t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1C55BC">
        <w:trPr>
          <w:trHeight w:val="512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1C55BC">
        <w:trPr>
          <w:trHeight w:val="420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DE6856">
        <w:trPr>
          <w:jc w:val="center"/>
        </w:trPr>
        <w:tc>
          <w:tcPr>
            <w:tcW w:w="14906" w:type="dxa"/>
            <w:gridSpan w:val="3"/>
            <w:shd w:val="clear" w:color="auto" w:fill="auto"/>
            <w:vAlign w:val="center"/>
          </w:tcPr>
          <w:p w:rsidR="0018754A" w:rsidRPr="00B341AC" w:rsidRDefault="0018754A" w:rsidP="00594104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8754A" w:rsidRPr="00C05D70" w:rsidTr="00DE6856">
        <w:trPr>
          <w:trHeight w:val="567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</w:p>
        </w:tc>
        <w:tc>
          <w:tcPr>
            <w:tcW w:w="12076" w:type="dxa"/>
            <w:gridSpan w:val="2"/>
            <w:shd w:val="clear" w:color="auto" w:fill="auto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1C55BC">
        <w:trPr>
          <w:trHeight w:val="394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1C55BC">
        <w:trPr>
          <w:trHeight w:val="414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DE6856">
        <w:trPr>
          <w:jc w:val="center"/>
        </w:trPr>
        <w:tc>
          <w:tcPr>
            <w:tcW w:w="14906" w:type="dxa"/>
            <w:gridSpan w:val="3"/>
            <w:shd w:val="clear" w:color="auto" w:fill="FFFFFF" w:themeFill="background1"/>
            <w:vAlign w:val="center"/>
          </w:tcPr>
          <w:p w:rsidR="0018754A" w:rsidRPr="00B341AC" w:rsidRDefault="0018754A" w:rsidP="00594104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8754A" w:rsidRPr="00C05D70" w:rsidTr="00DE6856">
        <w:trPr>
          <w:trHeight w:val="1453"/>
          <w:jc w:val="center"/>
        </w:trPr>
        <w:tc>
          <w:tcPr>
            <w:tcW w:w="14906" w:type="dxa"/>
            <w:gridSpan w:val="3"/>
            <w:shd w:val="clear" w:color="auto" w:fill="1F497D" w:themeFill="text2"/>
            <w:vAlign w:val="center"/>
          </w:tcPr>
          <w:p w:rsidR="0018754A" w:rsidRDefault="0018754A" w:rsidP="005D7EE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Cs w:val="19"/>
              </w:rPr>
            </w:pPr>
            <w:r w:rsidRPr="00C05D70">
              <w:rPr>
                <w:rFonts w:ascii="Arial" w:hAnsi="Arial" w:cs="Arial"/>
                <w:b/>
                <w:color w:val="FFFFFF" w:themeColor="background1"/>
                <w:szCs w:val="19"/>
              </w:rPr>
              <w:lastRenderedPageBreak/>
              <w:t>Hodnotiaci hárok odborného hodnotenia žiadosti o nenávratný finančný príspevok</w:t>
            </w:r>
            <w:r w:rsidRPr="00C05D70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17"/>
            </w:r>
          </w:p>
          <w:p w:rsidR="0018754A" w:rsidRPr="00C05D70" w:rsidRDefault="0018754A" w:rsidP="005D7EE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Cs w:val="19"/>
              </w:rPr>
              <w:t>(časť bodované hodnotiace kritériá)</w:t>
            </w:r>
            <w:r>
              <w:rPr>
                <w:rStyle w:val="Odkaznapoznmkupodiarou"/>
                <w:rFonts w:ascii="Arial" w:hAnsi="Arial" w:cs="Arial"/>
                <w:b/>
                <w:color w:val="FFFFFF" w:themeColor="background1"/>
                <w:szCs w:val="19"/>
              </w:rPr>
              <w:footnoteReference w:id="18"/>
            </w:r>
          </w:p>
        </w:tc>
      </w:tr>
      <w:tr w:rsidR="0018754A" w:rsidRPr="00C05D70" w:rsidTr="00DE6856">
        <w:trPr>
          <w:trHeight w:val="851"/>
          <w:jc w:val="center"/>
        </w:trPr>
        <w:tc>
          <w:tcPr>
            <w:tcW w:w="4106" w:type="dxa"/>
            <w:gridSpan w:val="2"/>
            <w:vAlign w:val="center"/>
          </w:tcPr>
          <w:p w:rsidR="0018754A" w:rsidRPr="00C05D70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800" w:type="dxa"/>
            <w:vAlign w:val="center"/>
          </w:tcPr>
          <w:p w:rsidR="0018754A" w:rsidRPr="00E52A48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18754A" w:rsidRPr="00C05D70" w:rsidTr="00DE6856">
        <w:trPr>
          <w:trHeight w:val="851"/>
          <w:jc w:val="center"/>
        </w:trPr>
        <w:tc>
          <w:tcPr>
            <w:tcW w:w="4106" w:type="dxa"/>
            <w:gridSpan w:val="2"/>
            <w:vAlign w:val="center"/>
          </w:tcPr>
          <w:p w:rsidR="0018754A" w:rsidRPr="00C05D70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800" w:type="dxa"/>
            <w:vAlign w:val="center"/>
          </w:tcPr>
          <w:p w:rsidR="0018754A" w:rsidRPr="00D60283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</w:tr>
      <w:tr w:rsidR="0018754A" w:rsidRPr="00C05D70" w:rsidTr="00DE6856">
        <w:trPr>
          <w:trHeight w:val="851"/>
          <w:jc w:val="center"/>
        </w:trPr>
        <w:tc>
          <w:tcPr>
            <w:tcW w:w="4106" w:type="dxa"/>
            <w:gridSpan w:val="2"/>
            <w:vAlign w:val="center"/>
          </w:tcPr>
          <w:p w:rsidR="0018754A" w:rsidRPr="00C05D70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800" w:type="dxa"/>
            <w:vAlign w:val="center"/>
          </w:tcPr>
          <w:p w:rsidR="0018754A" w:rsidRPr="00E52A48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25B29">
              <w:rPr>
                <w:rFonts w:ascii="Arial" w:hAnsi="Arial" w:cs="Arial"/>
                <w:b/>
                <w:bCs/>
                <w:sz w:val="19"/>
                <w:szCs w:val="19"/>
              </w:rPr>
              <w:t>4.3.1 – Zlepšenie environmentálnych aspektov v mestách a mestských oblastiach prostredníctvom budovania prvkov zelenej infraštruktúry a adaptáciou urbanizovaného prostredia na zmenu klímy ako aj zavádzaním systémových prvkov znižovania znečistenia ovzdušia a hluku</w:t>
            </w:r>
          </w:p>
        </w:tc>
      </w:tr>
      <w:tr w:rsidR="0018754A" w:rsidRPr="00C05D70" w:rsidTr="00DE6856">
        <w:trPr>
          <w:trHeight w:val="680"/>
          <w:jc w:val="center"/>
        </w:trPr>
        <w:tc>
          <w:tcPr>
            <w:tcW w:w="4106" w:type="dxa"/>
            <w:gridSpan w:val="2"/>
            <w:vAlign w:val="center"/>
          </w:tcPr>
          <w:p w:rsidR="0018754A" w:rsidRPr="00C05D70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0800" w:type="dxa"/>
            <w:vAlign w:val="center"/>
          </w:tcPr>
          <w:p w:rsidR="0018754A" w:rsidRPr="00D60283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8754A" w:rsidRPr="00C05D70" w:rsidTr="00DE6856">
        <w:trPr>
          <w:trHeight w:val="680"/>
          <w:jc w:val="center"/>
        </w:trPr>
        <w:tc>
          <w:tcPr>
            <w:tcW w:w="4106" w:type="dxa"/>
            <w:gridSpan w:val="2"/>
            <w:vAlign w:val="center"/>
          </w:tcPr>
          <w:p w:rsidR="0018754A" w:rsidRPr="00C05D70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800" w:type="dxa"/>
            <w:vAlign w:val="center"/>
          </w:tcPr>
          <w:p w:rsidR="0018754A" w:rsidRPr="00D60283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8754A" w:rsidRPr="00C05D70" w:rsidTr="00DE6856">
        <w:trPr>
          <w:trHeight w:val="680"/>
          <w:jc w:val="center"/>
        </w:trPr>
        <w:tc>
          <w:tcPr>
            <w:tcW w:w="4106" w:type="dxa"/>
            <w:gridSpan w:val="2"/>
            <w:vAlign w:val="center"/>
          </w:tcPr>
          <w:p w:rsidR="0018754A" w:rsidRPr="00C05D70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800" w:type="dxa"/>
            <w:vAlign w:val="center"/>
          </w:tcPr>
          <w:p w:rsidR="0018754A" w:rsidRPr="00D60283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8754A" w:rsidRPr="00C05D70" w:rsidTr="00DE6856">
        <w:trPr>
          <w:trHeight w:val="680"/>
          <w:jc w:val="center"/>
        </w:trPr>
        <w:tc>
          <w:tcPr>
            <w:tcW w:w="4106" w:type="dxa"/>
            <w:gridSpan w:val="2"/>
            <w:vAlign w:val="center"/>
          </w:tcPr>
          <w:p w:rsidR="0018754A" w:rsidRPr="00C05D70" w:rsidRDefault="0018754A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800" w:type="dxa"/>
            <w:vAlign w:val="center"/>
          </w:tcPr>
          <w:p w:rsidR="0018754A" w:rsidRPr="00D60283" w:rsidRDefault="0018754A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5D7EE2" w:rsidRDefault="005D7EE2" w:rsidP="005D7EE2"/>
    <w:p w:rsidR="005D7EE2" w:rsidRDefault="005D7EE2" w:rsidP="005D7EE2"/>
    <w:tbl>
      <w:tblPr>
        <w:tblStyle w:val="Mriekatabuky"/>
        <w:tblW w:w="14984" w:type="dxa"/>
        <w:jc w:val="center"/>
        <w:tblLook w:val="04A0" w:firstRow="1" w:lastRow="0" w:firstColumn="1" w:lastColumn="0" w:noHBand="0" w:noVBand="1"/>
      </w:tblPr>
      <w:tblGrid>
        <w:gridCol w:w="585"/>
        <w:gridCol w:w="2885"/>
        <w:gridCol w:w="2159"/>
        <w:gridCol w:w="1842"/>
        <w:gridCol w:w="1276"/>
        <w:gridCol w:w="6237"/>
      </w:tblGrid>
      <w:tr w:rsidR="00712611" w:rsidRPr="00C05D70" w:rsidTr="00DE6856">
        <w:trPr>
          <w:jc w:val="center"/>
        </w:trPr>
        <w:tc>
          <w:tcPr>
            <w:tcW w:w="585" w:type="dxa"/>
            <w:shd w:val="clear" w:color="auto" w:fill="8DB3E2"/>
            <w:vAlign w:val="center"/>
          </w:tcPr>
          <w:p w:rsidR="00E55862" w:rsidRPr="00C05D70" w:rsidRDefault="00E55862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P.č.</w:t>
            </w:r>
          </w:p>
        </w:tc>
        <w:tc>
          <w:tcPr>
            <w:tcW w:w="2885" w:type="dxa"/>
            <w:shd w:val="clear" w:color="auto" w:fill="8DB3E2"/>
            <w:vAlign w:val="center"/>
          </w:tcPr>
          <w:p w:rsidR="00E55862" w:rsidRPr="00C05D70" w:rsidRDefault="006D5E2A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Bodované hodnotiace kritériá</w:t>
            </w:r>
            <w:r w:rsidR="0063252F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9"/>
            </w:r>
          </w:p>
        </w:tc>
        <w:tc>
          <w:tcPr>
            <w:tcW w:w="2159" w:type="dxa"/>
            <w:shd w:val="clear" w:color="auto" w:fill="8DB3E2"/>
            <w:vAlign w:val="center"/>
          </w:tcPr>
          <w:p w:rsidR="00E55862" w:rsidRPr="00C05D70" w:rsidRDefault="00E55862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0"/>
            </w:r>
          </w:p>
        </w:tc>
        <w:tc>
          <w:tcPr>
            <w:tcW w:w="1842" w:type="dxa"/>
            <w:shd w:val="clear" w:color="auto" w:fill="8DB3E2"/>
            <w:vAlign w:val="center"/>
          </w:tcPr>
          <w:p w:rsidR="00E55862" w:rsidRPr="00C05D70" w:rsidRDefault="004D176E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</w:t>
            </w:r>
            <w:r w:rsidR="00E55862" w:rsidRPr="00C05D70">
              <w:rPr>
                <w:rFonts w:ascii="Arial" w:hAnsi="Arial" w:cs="Arial"/>
                <w:b/>
                <w:sz w:val="19"/>
                <w:szCs w:val="19"/>
              </w:rPr>
              <w:t>odové hodnotenie</w:t>
            </w:r>
          </w:p>
        </w:tc>
        <w:tc>
          <w:tcPr>
            <w:tcW w:w="1276" w:type="dxa"/>
            <w:shd w:val="clear" w:color="auto" w:fill="8DB3E2"/>
            <w:vAlign w:val="center"/>
          </w:tcPr>
          <w:p w:rsidR="00E55862" w:rsidRPr="00C05D70" w:rsidRDefault="00E55862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6237" w:type="dxa"/>
            <w:shd w:val="clear" w:color="auto" w:fill="8DB3E2"/>
            <w:vAlign w:val="center"/>
          </w:tcPr>
          <w:p w:rsidR="00E55862" w:rsidRPr="00C05D70" w:rsidRDefault="00E55862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18754A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</w:tr>
      <w:tr w:rsidR="00712611" w:rsidRPr="00C05D70" w:rsidTr="00DE6856">
        <w:trPr>
          <w:trHeight w:val="1127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E55862" w:rsidRPr="00C05D70" w:rsidRDefault="00E55862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A207AB"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E55862" w:rsidRPr="00C05D70" w:rsidRDefault="00016B9C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E55862" w:rsidRPr="00C05D70" w:rsidRDefault="006D149B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</w:t>
            </w:r>
            <w:r w:rsidR="00F80307">
              <w:rPr>
                <w:rFonts w:ascii="Arial" w:hAnsi="Arial" w:cs="Arial"/>
                <w:sz w:val="19"/>
                <w:szCs w:val="19"/>
              </w:rPr>
              <w:t>a PO 4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247417039"/>
            <w:placeholder>
              <w:docPart w:val="97B11C4DBBD45E4FB5346656DA20089D"/>
            </w:placeholder>
            <w:showingPlcHdr/>
            <w:comboBox>
              <w:listItem w:displayText="0 " w:value="0 "/>
              <w:listItem w:displayText="6" w:value="6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E55862" w:rsidRPr="00C05D70" w:rsidRDefault="002A0D79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E55862" w:rsidRPr="00C05D70" w:rsidRDefault="00016B9C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:rsidR="00E55862" w:rsidRPr="00C05D70" w:rsidRDefault="00E55862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E0EF9" w:rsidRPr="00C05D70" w:rsidTr="00DE6856">
        <w:trPr>
          <w:trHeight w:val="1326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FE0EF9" w:rsidRPr="00C05D70" w:rsidRDefault="00F80307" w:rsidP="00001BCD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001BCD"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FE0EF9" w:rsidRPr="00016B9C" w:rsidRDefault="00FE0EF9" w:rsidP="00594104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E0EF9" w:rsidRPr="00712611" w:rsidRDefault="00FE0EF9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FE0EF9">
              <w:rPr>
                <w:rFonts w:ascii="Arial" w:hAnsi="Arial" w:cs="Arial"/>
                <w:sz w:val="19"/>
                <w:szCs w:val="19"/>
              </w:rPr>
              <w:t xml:space="preserve">Príspevok navrhovaného projektu </w:t>
            </w:r>
            <w:r w:rsidR="00F80307">
              <w:rPr>
                <w:rFonts w:ascii="Arial" w:hAnsi="Arial" w:cs="Arial"/>
                <w:sz w:val="19"/>
                <w:szCs w:val="19"/>
              </w:rPr>
              <w:t>k cieľom a výsledkom IROP a PO 4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85594201"/>
            <w:placeholder>
              <w:docPart w:val="5CB57D21C9E249F9B89D581634A57A2B"/>
            </w:placeholder>
            <w:showingPlcHdr/>
            <w:comboBox>
              <w:listItem w:displayText="0 " w:value="0 "/>
              <w:listItem w:displayText="1" w:value="1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FE0EF9" w:rsidRDefault="00FE0EF9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FE0EF9" w:rsidRDefault="00FE0EF9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FE0EF9" w:rsidRPr="00C05D70" w:rsidRDefault="00FE0EF9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E6856">
        <w:trPr>
          <w:trHeight w:val="1682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D865D3" w:rsidRDefault="00D865D3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865D3" w:rsidRDefault="00D865D3" w:rsidP="00594104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D865D3" w:rsidRPr="00016B9C" w:rsidRDefault="00016B9C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411155932"/>
            <w:placeholder>
              <w:docPart w:val="F421BA2395404B7E905FC6600605F9F3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D865D3" w:rsidRPr="00C05D70" w:rsidRDefault="0051190E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D865D3" w:rsidRPr="00C05D70" w:rsidRDefault="004C16E7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:rsidR="00D865D3" w:rsidRPr="00C05D70" w:rsidRDefault="00D865D3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E6856">
        <w:trPr>
          <w:trHeight w:val="1438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D865D3" w:rsidRDefault="00D865D3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865D3" w:rsidRDefault="00D865D3" w:rsidP="00594104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D865D3" w:rsidRPr="00016B9C" w:rsidRDefault="00016B9C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7592543"/>
            <w:placeholder>
              <w:docPart w:val="62533DC6D75442E2B434C2D3B253F494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D865D3" w:rsidRPr="00C05D70" w:rsidRDefault="0051190E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D865D3" w:rsidRPr="00C05D70" w:rsidRDefault="004C16E7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:rsidR="00D865D3" w:rsidRPr="00C05D70" w:rsidRDefault="00D865D3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D865D3" w:rsidRDefault="00D865D3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865D3" w:rsidRDefault="00D865D3" w:rsidP="00594104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  <w:p w:rsidR="00DE6856" w:rsidRDefault="00DE6856" w:rsidP="00594104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  <w:p w:rsidR="00DE6856" w:rsidRDefault="00DE6856" w:rsidP="00594104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159" w:type="dxa"/>
            <w:shd w:val="clear" w:color="auto" w:fill="auto"/>
            <w:vAlign w:val="center"/>
          </w:tcPr>
          <w:p w:rsidR="00D865D3" w:rsidRPr="00016B9C" w:rsidRDefault="00016B9C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652685227"/>
            <w:placeholder>
              <w:docPart w:val="1984D9D39A954AE597FC081DEF49A9E2"/>
            </w:placeholder>
            <w:showingPlcHdr/>
            <w:comboBox>
              <w:listItem w:displayText="0 " w:value="0 "/>
              <w:listItem w:displayText="3" w:value="3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D865D3" w:rsidRPr="00C05D70" w:rsidRDefault="0051190E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D865D3" w:rsidRPr="00C05D70" w:rsidRDefault="004C16E7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6237" w:type="dxa"/>
            <w:shd w:val="clear" w:color="auto" w:fill="auto"/>
          </w:tcPr>
          <w:p w:rsidR="00D865D3" w:rsidRPr="00C05D70" w:rsidRDefault="00D865D3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07AB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A207AB" w:rsidRDefault="00A207AB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2.4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A207AB" w:rsidRPr="005D230B" w:rsidRDefault="00A207AB" w:rsidP="00594104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207AB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rozšíreniu a posilneniu ekosystémových služieb (ekostabilizačných, produkčných, kultúrnych, hygienických a iných)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A207AB" w:rsidRPr="00016B9C" w:rsidRDefault="00A207AB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502262601"/>
            <w:placeholder>
              <w:docPart w:val="35AD338C0D2741D08055B7D835E3DCB7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A207AB" w:rsidRDefault="00A207AB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A207AB" w:rsidRDefault="00A207AB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A207AB" w:rsidRPr="00C05D70" w:rsidRDefault="00A207AB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07AB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A207AB" w:rsidRDefault="00A207AB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 A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E6856" w:rsidRDefault="00A207AB" w:rsidP="00594104">
            <w:pPr>
              <w:spacing w:line="252" w:lineRule="auto"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  <w:r w:rsidRPr="00A207AB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</w:t>
            </w:r>
            <w:r w:rsidRPr="00A207AB" w:rsidDel="00284BBB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A207AB">
              <w:rPr>
                <w:rFonts w:ascii="Arial" w:hAnsi="Arial" w:cs="Arial"/>
                <w:color w:val="000000" w:themeColor="text1"/>
                <w:sz w:val="19"/>
                <w:szCs w:val="19"/>
              </w:rPr>
              <w:t>environmentálnym aspektom</w:t>
            </w:r>
            <w:r w:rsidR="00DE6856" w:rsidRPr="00051F94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 xml:space="preserve"> </w:t>
            </w:r>
          </w:p>
          <w:p w:rsidR="00A207AB" w:rsidRPr="00A207AB" w:rsidRDefault="00DE6856" w:rsidP="00594104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Neaplikuje sa pre neinvestičné projekty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A207AB" w:rsidRPr="00A207AB" w:rsidRDefault="00A207AB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471874735"/>
            <w:placeholder>
              <w:docPart w:val="196869F824A4454E9EBF727FE13CCCBA"/>
            </w:placeholder>
            <w:showingPlcHdr/>
            <w:comboBox>
              <w:listItem w:displayText="N/A" w:value="N/A"/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A207AB" w:rsidRDefault="00A207AB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A207AB" w:rsidRDefault="00A207AB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A207AB" w:rsidRPr="00C05D70" w:rsidRDefault="00A207AB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07AB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A207AB" w:rsidRDefault="00A207AB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 B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A207AB" w:rsidRDefault="00A207AB" w:rsidP="00594104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  <w:p w:rsidR="00A207AB" w:rsidRDefault="00A207AB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Príspevok projektu k sociálnym a environmentálnym aspektom</w:t>
            </w:r>
          </w:p>
          <w:p w:rsidR="00DE6856" w:rsidRPr="00A207AB" w:rsidRDefault="00DE6856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51F94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 Neaplikuje sa pre investičné projekty.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A207AB" w:rsidRPr="00016B9C" w:rsidRDefault="00A207AB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54219564"/>
            <w:placeholder>
              <w:docPart w:val="FF7B297CC65A42EDB247105D49156C7C"/>
            </w:placeholder>
            <w:showingPlcHdr/>
            <w:comboBox>
              <w:listItem w:displayText="N/A" w:value="N/A"/>
              <w:listItem w:displayText="0 " w:value="0 "/>
              <w:listItem w:displayText="4" w:value="4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A207AB" w:rsidRDefault="00A207AB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A207AB" w:rsidRDefault="00A207AB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A207AB" w:rsidRPr="00C05D70" w:rsidRDefault="00A207AB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07AB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A207AB" w:rsidRDefault="00A207AB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 A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E6856" w:rsidRDefault="00A207AB" w:rsidP="00DE6856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207AB">
              <w:rPr>
                <w:rFonts w:ascii="Arial" w:hAnsi="Arial" w:cs="Arial"/>
                <w:color w:val="000000" w:themeColor="text1"/>
                <w:sz w:val="19"/>
                <w:szCs w:val="19"/>
              </w:rPr>
              <w:t>Miesto realizácie projektu z pohľadu veľkosti obce</w:t>
            </w:r>
          </w:p>
          <w:p w:rsidR="00DE6856" w:rsidRDefault="00DE6856" w:rsidP="00DE6856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7678D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Kritérium sa aplikuje pre aktivitu regenerácia vnútroblokov sídlisk.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A207AB" w:rsidRPr="00A207AB" w:rsidRDefault="00A07B8E" w:rsidP="00594104">
            <w:pPr>
              <w:tabs>
                <w:tab w:val="left" w:pos="495"/>
              </w:tabs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920947447"/>
            <w:placeholder>
              <w:docPart w:val="239717BDE0334F78AE7BC9EE921559CA"/>
            </w:placeholder>
            <w:showingPlcHdr/>
            <w:comboBox>
              <w:listItem w:displayText="0 " w:value="0 "/>
              <w:listItem w:displayText="5" w:value="5"/>
              <w:listItem w:displayText="10" w:value="10"/>
              <w:listItem w:displayText="20" w:value="20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A207AB" w:rsidRDefault="00A207AB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A207AB" w:rsidRDefault="00A207AB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20</w:t>
            </w:r>
          </w:p>
        </w:tc>
        <w:tc>
          <w:tcPr>
            <w:tcW w:w="6237" w:type="dxa"/>
            <w:shd w:val="clear" w:color="auto" w:fill="auto"/>
          </w:tcPr>
          <w:p w:rsidR="00A207AB" w:rsidRPr="00C05D70" w:rsidRDefault="00A207AB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07AB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A207AB" w:rsidRDefault="00A207AB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 B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E6856" w:rsidRDefault="00A207AB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Miesto realizácie projektu z pohľadu prínosu pre zvýšenie ekologickej stability</w:t>
            </w:r>
            <w:r w:rsidR="00DE6856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A207AB" w:rsidRPr="00A207AB" w:rsidRDefault="00DE6856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07039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 xml:space="preserve">Pozn.: Kritérium sa </w:t>
            </w:r>
            <w:r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ne</w:t>
            </w:r>
            <w:r w:rsidRPr="00A07039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aplikuje pre aktivitu regenerácia vnútroblokov sídlisk.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A207AB" w:rsidRPr="00A207AB" w:rsidRDefault="00A07B8E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60217223"/>
            <w:placeholder>
              <w:docPart w:val="17B11404E39B4A4AA60D7E8699D05B99"/>
            </w:placeholder>
            <w:showingPlcHdr/>
            <w:comboBox>
              <w:listItem w:displayText="0 " w:value="0 "/>
              <w:listItem w:displayText="5" w:value="5"/>
              <w:listItem w:displayText="20" w:value="20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A207AB" w:rsidRDefault="00A207AB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A207AB" w:rsidRDefault="00A207AB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20</w:t>
            </w:r>
          </w:p>
        </w:tc>
        <w:tc>
          <w:tcPr>
            <w:tcW w:w="6237" w:type="dxa"/>
            <w:shd w:val="clear" w:color="auto" w:fill="auto"/>
          </w:tcPr>
          <w:p w:rsidR="00A207AB" w:rsidRPr="00C05D70" w:rsidRDefault="00A207AB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817503895"/>
            <w:placeholder>
              <w:docPart w:val="70F7AD886652410FB94D9EFA0263E4AE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016B9C" w:rsidRPr="00C05D70" w:rsidRDefault="00016B9C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016B9C" w:rsidRPr="00C05D70" w:rsidRDefault="00016B9C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016B9C" w:rsidRPr="00C05D70" w:rsidRDefault="00016B9C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06959485"/>
            <w:placeholder>
              <w:docPart w:val="5FA00AB5317E40A7A1ABF170285D50E6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016B9C" w:rsidRPr="00C05D70" w:rsidRDefault="00016B9C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016B9C" w:rsidRPr="00C05D70" w:rsidRDefault="00016B9C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016B9C" w:rsidRPr="00C05D70" w:rsidRDefault="00016B9C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016B9C" w:rsidRPr="005D230B" w:rsidRDefault="00016B9C" w:rsidP="00594104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20737183"/>
            <w:placeholder>
              <w:docPart w:val="3E98885DC45649F6BDB4526667043D38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016B9C" w:rsidRPr="00C05D70" w:rsidRDefault="00016B9C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016B9C" w:rsidRPr="00C05D70" w:rsidRDefault="00016B9C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:rsidR="00016B9C" w:rsidRPr="00C05D70" w:rsidRDefault="00016B9C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016B9C" w:rsidRPr="005D230B" w:rsidRDefault="00016B9C" w:rsidP="00594104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06010655"/>
            <w:placeholder>
              <w:docPart w:val="854CFEAF14E34BA59FC8AF4CB347A5E3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016B9C" w:rsidRPr="00C05D70" w:rsidRDefault="00016B9C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016B9C" w:rsidRPr="00C05D70" w:rsidRDefault="00016B9C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016B9C" w:rsidRPr="00C05D70" w:rsidRDefault="00016B9C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714E8C" w:rsidRDefault="00714E8C"/>
    <w:p w:rsidR="00DE6856" w:rsidRPr="00051F94" w:rsidRDefault="00DE6856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051F94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6"/>
        <w:tblW w:w="5331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1823"/>
        <w:gridCol w:w="9518"/>
        <w:gridCol w:w="1176"/>
        <w:gridCol w:w="1516"/>
        <w:gridCol w:w="1128"/>
      </w:tblGrid>
      <w:tr w:rsidR="00DE6856" w:rsidRPr="00051F94" w:rsidTr="00001BCD">
        <w:tc>
          <w:tcPr>
            <w:tcW w:w="6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1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 bodová škála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E6856" w:rsidRPr="001A6D43" w:rsidRDefault="00DE6856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4</w:t>
            </w:r>
          </w:p>
        </w:tc>
        <w:tc>
          <w:tcPr>
            <w:tcW w:w="313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1.1 Súlad projektu s </w:t>
            </w:r>
            <w:r w:rsidRPr="00582C21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intervenčnou</w:t>
            </w: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2</w:t>
            </w: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Súlad projektu s Regionálnou integrovanou územnou stratégiou/Integrovanou územnou stratégiou UMR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3</w:t>
            </w: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Príspevok projektu k integrovaným operáciám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7B1E87" w:rsidRDefault="00DE6856" w:rsidP="005F5137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1.4 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</w:t>
            </w:r>
            <w:r w:rsidRPr="002B5BB8">
              <w:rPr>
                <w:rFonts w:ascii="Arial" w:hAnsi="Arial" w:cs="Arial"/>
                <w:color w:val="000000" w:themeColor="text1"/>
                <w:sz w:val="19"/>
                <w:szCs w:val="19"/>
              </w:rPr>
              <w:t>n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F50102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50102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2B5BB8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2B5BB8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</w:p>
        </w:tc>
      </w:tr>
      <w:tr w:rsidR="00DE6856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2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F50102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87188A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7</w:t>
            </w:r>
          </w:p>
        </w:tc>
      </w:tr>
      <w:tr w:rsidR="00DE6856" w:rsidRPr="00051F94" w:rsidTr="00001BCD">
        <w:trPr>
          <w:trHeight w:hRule="exact" w:val="454"/>
        </w:trPr>
        <w:tc>
          <w:tcPr>
            <w:tcW w:w="6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E6856" w:rsidRPr="00051F94" w:rsidRDefault="00DE6856" w:rsidP="00001BCD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13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ind w:left="320" w:hanging="32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Vhodnosť a prepojenosť navrhovaných aktivít projektu vo vzťahu k východiskovej situácii a k stanoveným cieľom projektu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E6856" w:rsidRPr="00051F94" w:rsidTr="00001BCD">
        <w:trPr>
          <w:trHeight w:hRule="exact" w:val="340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Posúdenie vhodnosti navrhovaných aktivít z vecného a časového hľadiska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E6856" w:rsidRPr="00051F94" w:rsidTr="00001BCD">
        <w:trPr>
          <w:trHeight w:hRule="exact" w:val="45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ind w:left="320" w:hanging="32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Posúdenie primeranosti a reálnosti plánovaných hodnôt merateľných ukazovateľov s ohľadom na časové, finančné a vecné hľadisko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001BCD" w:rsidRPr="00051F94" w:rsidTr="00DB46B0">
        <w:trPr>
          <w:trHeight w:hRule="exact" w:val="45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ind w:left="320" w:hanging="32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2.4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 rozšíreniu a posilneniu ekosystémových služieb (ekostabilizačných, produkčných, kultúrnych, hygienických a iných)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001BCD" w:rsidRPr="00051F94" w:rsidTr="00001BCD">
        <w:trPr>
          <w:trHeight w:hRule="exact" w:val="45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A Príspevok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projektu 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k </w:t>
            </w:r>
            <w:r w:rsidRPr="00051F94" w:rsidDel="00284BBB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environmentálnym aspektom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- </w:t>
            </w:r>
            <w:r w:rsidRPr="00051F94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Neaplikuje sa pre neinvestičné projekty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001BCD" w:rsidRPr="00051F94" w:rsidTr="00DB46B0">
        <w:trPr>
          <w:trHeight w:hRule="exact" w:val="45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B Príspevok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projektu 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k sociálnym a environmentálnym aspektom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- </w:t>
            </w:r>
            <w:r w:rsidRPr="00051F94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 Neaplikuje sa pre investičné projekty</w:t>
            </w:r>
          </w:p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001BCD" w:rsidRPr="00051F94" w:rsidTr="00001BCD">
        <w:trPr>
          <w:trHeight w:hRule="exact" w:val="45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2.6 A </w:t>
            </w:r>
            <w:r w:rsidRPr="005A57D1">
              <w:rPr>
                <w:rFonts w:ascii="Arial" w:hAnsi="Arial" w:cs="Arial"/>
                <w:color w:val="000000" w:themeColor="text1"/>
                <w:sz w:val="19"/>
                <w:szCs w:val="19"/>
              </w:rPr>
              <w:t>Miesto realizácie projektu z pohľadu veľkosti obce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- </w:t>
            </w:r>
            <w:r w:rsidRPr="0057678D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Kritérium sa aplikuje pre aktivitu regenerácia vnútroblokov sídlisk.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20</w:t>
            </w:r>
          </w:p>
        </w:tc>
      </w:tr>
      <w:tr w:rsidR="00001BCD" w:rsidRPr="00051F94" w:rsidTr="00001BCD">
        <w:trPr>
          <w:trHeight w:hRule="exact" w:val="45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2.6 B </w:t>
            </w:r>
            <w:r w:rsidRPr="00707E97">
              <w:rPr>
                <w:rFonts w:ascii="Arial" w:hAnsi="Arial" w:cs="Arial"/>
                <w:color w:val="000000" w:themeColor="text1"/>
                <w:sz w:val="19"/>
                <w:szCs w:val="19"/>
              </w:rPr>
              <w:t>Miesto realizácie projektu z pohľadu prínosu pre zvýšenie ekologickej stability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- </w:t>
            </w:r>
            <w:r w:rsidRPr="00A07039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 xml:space="preserve">Pozn.: Kritérium sa </w:t>
            </w:r>
            <w:r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ne</w:t>
            </w:r>
            <w:r w:rsidRPr="00A07039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aplikuje pre aktivitu regenerácia vnútroblokov sídlisk.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DE6856" w:rsidRPr="00051F94" w:rsidTr="00001BCD">
        <w:trPr>
          <w:trHeight w:hRule="exact" w:val="340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2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43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E6856" w:rsidRPr="001A6D43" w:rsidRDefault="00DE6856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13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 odborných kapacít na riadenie a realizáciu projektu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1A6D43" w:rsidRDefault="00DE6856" w:rsidP="00DB46B0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E6856" w:rsidRPr="00051F94" w:rsidTr="00001BCD">
        <w:trPr>
          <w:trHeight w:hRule="exact" w:val="340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1A6D43" w:rsidRDefault="00DE6856" w:rsidP="00DB46B0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2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E6856" w:rsidRPr="001A6D43" w:rsidRDefault="00DE6856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13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001BCD" w:rsidRPr="00051F94" w:rsidTr="00DB46B0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E6856" w:rsidRPr="00051F94" w:rsidTr="00DB46B0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2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001BCD" w:rsidRPr="00051F94" w:rsidTr="00DB46B0">
        <w:trPr>
          <w:trHeight w:hRule="exact" w:val="284"/>
        </w:trPr>
        <w:tc>
          <w:tcPr>
            <w:tcW w:w="374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E1137F" w:rsidRDefault="00DE6856" w:rsidP="005F5137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E1137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2B5BB8" w:rsidRDefault="00DE6856" w:rsidP="005F5137">
            <w:pPr>
              <w:jc w:val="center"/>
              <w:rPr>
                <w:rFonts w:ascii="Arial" w:eastAsiaTheme="minorHAnsi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64</w:t>
            </w:r>
          </w:p>
        </w:tc>
      </w:tr>
    </w:tbl>
    <w:p w:rsidR="00DE6856" w:rsidRDefault="00DE6856"/>
    <w:tbl>
      <w:tblPr>
        <w:tblStyle w:val="Mriekatabuky"/>
        <w:tblW w:w="14596" w:type="dxa"/>
        <w:jc w:val="center"/>
        <w:tblLook w:val="04A0" w:firstRow="1" w:lastRow="0" w:firstColumn="1" w:lastColumn="0" w:noHBand="0" w:noVBand="1"/>
      </w:tblPr>
      <w:tblGrid>
        <w:gridCol w:w="2830"/>
        <w:gridCol w:w="5245"/>
        <w:gridCol w:w="6521"/>
      </w:tblGrid>
      <w:tr w:rsidR="00FD028A" w:rsidRPr="00C05D70" w:rsidTr="00714E8C">
        <w:trPr>
          <w:jc w:val="center"/>
        </w:trPr>
        <w:tc>
          <w:tcPr>
            <w:tcW w:w="14596" w:type="dxa"/>
            <w:gridSpan w:val="3"/>
            <w:shd w:val="clear" w:color="auto" w:fill="8DB3E2"/>
          </w:tcPr>
          <w:p w:rsidR="00FD028A" w:rsidRPr="00C05D70" w:rsidRDefault="00DC3A27" w:rsidP="00E52A4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DC3A27" w:rsidRPr="00C05D70" w:rsidTr="008D0A2A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DC3A27" w:rsidRPr="00C05D70" w:rsidRDefault="00DC3A27" w:rsidP="00C05D7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="00A66794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2"/>
            </w:r>
          </w:p>
        </w:tc>
        <w:tc>
          <w:tcPr>
            <w:tcW w:w="5245" w:type="dxa"/>
            <w:shd w:val="clear" w:color="auto" w:fill="8DB3E2" w:themeFill="text2" w:themeFillTint="66"/>
          </w:tcPr>
          <w:p w:rsidR="00DC3A27" w:rsidRPr="00C05D70" w:rsidRDefault="00DC3A27" w:rsidP="00C05D7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6521" w:type="dxa"/>
            <w:shd w:val="clear" w:color="auto" w:fill="8DB3E2" w:themeFill="text2" w:themeFillTint="66"/>
          </w:tcPr>
          <w:p w:rsidR="00DC3A27" w:rsidRPr="00C05D70" w:rsidRDefault="00DC3A27" w:rsidP="00C05D7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</w:t>
            </w:r>
            <w:r w:rsidR="0019686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3"/>
            </w:r>
            <w:r w:rsidR="00695365" w:rsidRPr="00C05D70">
              <w:rPr>
                <w:rFonts w:ascii="Arial" w:hAnsi="Arial" w:cs="Arial"/>
                <w:b/>
                <w:sz w:val="19"/>
                <w:szCs w:val="19"/>
              </w:rPr>
              <w:t xml:space="preserve"> (%)</w:t>
            </w:r>
          </w:p>
        </w:tc>
      </w:tr>
      <w:tr w:rsidR="00DC3A27" w:rsidRPr="00C05D70" w:rsidTr="008D0A2A">
        <w:trPr>
          <w:jc w:val="center"/>
        </w:trPr>
        <w:tc>
          <w:tcPr>
            <w:tcW w:w="2830" w:type="dxa"/>
          </w:tcPr>
          <w:p w:rsidR="00DC3A27" w:rsidRPr="00C05D70" w:rsidRDefault="00DC3A27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245" w:type="dxa"/>
          </w:tcPr>
          <w:p w:rsidR="00DC3A27" w:rsidRPr="00594104" w:rsidRDefault="00625B29" w:rsidP="00001BCD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4104">
              <w:rPr>
                <w:rFonts w:ascii="Arial" w:hAnsi="Arial" w:cs="Arial"/>
                <w:b/>
                <w:sz w:val="19"/>
                <w:szCs w:val="19"/>
              </w:rPr>
              <w:t>64</w:t>
            </w:r>
          </w:p>
        </w:tc>
        <w:tc>
          <w:tcPr>
            <w:tcW w:w="6521" w:type="dxa"/>
          </w:tcPr>
          <w:p w:rsidR="00DC3A27" w:rsidRPr="00C05D70" w:rsidRDefault="00DC3A27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C05D70" w:rsidTr="008D0A2A">
        <w:trPr>
          <w:jc w:val="center"/>
        </w:trPr>
        <w:tc>
          <w:tcPr>
            <w:tcW w:w="8075" w:type="dxa"/>
            <w:gridSpan w:val="2"/>
            <w:shd w:val="clear" w:color="auto" w:fill="8DB3E2" w:themeFill="text2" w:themeFillTint="66"/>
          </w:tcPr>
          <w:p w:rsidR="00814754" w:rsidRPr="00C05D70" w:rsidRDefault="00814754" w:rsidP="00125DC4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09AAB4FA3E014B4A8E1B3C46433C02E2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6521" w:type="dxa"/>
                <w:shd w:val="clear" w:color="auto" w:fill="FFFFFF" w:themeFill="background1"/>
              </w:tcPr>
              <w:p w:rsidR="00814754" w:rsidRPr="00C05D70" w:rsidRDefault="00814754" w:rsidP="00C05D70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C3A27" w:rsidRPr="00C05D70" w:rsidTr="00714E8C">
        <w:trPr>
          <w:jc w:val="center"/>
        </w:trPr>
        <w:tc>
          <w:tcPr>
            <w:tcW w:w="14596" w:type="dxa"/>
            <w:gridSpan w:val="3"/>
          </w:tcPr>
          <w:p w:rsidR="00DC3A27" w:rsidRPr="001941BE" w:rsidRDefault="00DC3A27" w:rsidP="00C05D70">
            <w:pPr>
              <w:spacing w:before="120" w:after="120"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39BE" w:rsidRPr="00C05D70" w:rsidTr="00714E8C">
        <w:trPr>
          <w:jc w:val="center"/>
        </w:trPr>
        <w:tc>
          <w:tcPr>
            <w:tcW w:w="14596" w:type="dxa"/>
            <w:gridSpan w:val="3"/>
            <w:shd w:val="clear" w:color="auto" w:fill="8DB3E2" w:themeFill="text2" w:themeFillTint="66"/>
          </w:tcPr>
          <w:p w:rsidR="000D39BE" w:rsidRPr="00C05D70" w:rsidRDefault="000D39BE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84329B" w:rsidRPr="00C05D70" w:rsidTr="00714E8C">
        <w:trPr>
          <w:jc w:val="center"/>
        </w:trPr>
        <w:tc>
          <w:tcPr>
            <w:tcW w:w="14596" w:type="dxa"/>
            <w:gridSpan w:val="3"/>
          </w:tcPr>
          <w:p w:rsidR="0084329B" w:rsidRPr="00C05D70" w:rsidRDefault="0084329B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62D03" w:rsidRPr="00C05D70" w:rsidTr="008D0A2A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762D03" w:rsidRPr="00C05D70" w:rsidRDefault="00762D03" w:rsidP="00C05D7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766" w:type="dxa"/>
            <w:gridSpan w:val="2"/>
            <w:shd w:val="clear" w:color="auto" w:fill="FFFFFF" w:themeFill="background1"/>
          </w:tcPr>
          <w:p w:rsidR="00762D03" w:rsidRPr="00C05D70" w:rsidRDefault="00762D03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C05D70" w:rsidTr="008D0A2A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814754" w:rsidRPr="00C05D70" w:rsidRDefault="00814754" w:rsidP="001C55B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766" w:type="dxa"/>
            <w:gridSpan w:val="2"/>
            <w:shd w:val="clear" w:color="auto" w:fill="FFFFFF" w:themeFill="background1"/>
          </w:tcPr>
          <w:p w:rsidR="00814754" w:rsidRPr="00C05D70" w:rsidRDefault="00814754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C05D70" w:rsidTr="008D0A2A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814754" w:rsidRPr="00C05D70" w:rsidRDefault="00814754" w:rsidP="00C05D7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766" w:type="dxa"/>
            <w:gridSpan w:val="2"/>
            <w:shd w:val="clear" w:color="auto" w:fill="FFFFFF" w:themeFill="background1"/>
          </w:tcPr>
          <w:p w:rsidR="00814754" w:rsidRPr="00C05D70" w:rsidRDefault="00814754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287AE3">
        <w:trPr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C05D7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766" w:type="dxa"/>
            <w:gridSpan w:val="2"/>
            <w:shd w:val="clear" w:color="auto" w:fill="FFFFFF" w:themeFill="background1"/>
          </w:tcPr>
          <w:p w:rsidR="0018754A" w:rsidRPr="00C05D70" w:rsidRDefault="0018754A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1D55B7">
        <w:trPr>
          <w:trHeight w:val="836"/>
          <w:jc w:val="center"/>
        </w:trPr>
        <w:tc>
          <w:tcPr>
            <w:tcW w:w="14596" w:type="dxa"/>
            <w:gridSpan w:val="3"/>
            <w:shd w:val="clear" w:color="auto" w:fill="FFFFFF" w:themeFill="background1"/>
          </w:tcPr>
          <w:p w:rsidR="0018754A" w:rsidRPr="00B60573" w:rsidRDefault="0018754A" w:rsidP="00B60573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214EE1" w:rsidRDefault="0018754A" w:rsidP="00214EE1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6D57EA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6D57EA">
              <w:t>.</w:t>
            </w:r>
            <w:r w:rsidR="00214EE1">
              <w:t xml:space="preserve"> </w:t>
            </w:r>
            <w:r w:rsidR="00214EE1">
              <w:rPr>
                <w:rStyle w:val="Odkaznapoznmkupodiarou"/>
              </w:rPr>
              <w:footnoteReference w:id="28"/>
            </w:r>
            <w:r w:rsidR="00214EE1">
              <w:rPr>
                <w:rFonts w:eastAsiaTheme="minorHAnsi" w:cs="Times New Roman"/>
                <w:szCs w:val="24"/>
              </w:rPr>
              <w:t xml:space="preserve"> </w:t>
            </w:r>
          </w:p>
          <w:p w:rsidR="0018754A" w:rsidRPr="00C05D70" w:rsidRDefault="0018754A" w:rsidP="006D57EA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29"/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jc w:val="center"/>
        </w:trPr>
        <w:tc>
          <w:tcPr>
            <w:tcW w:w="14596" w:type="dxa"/>
            <w:gridSpan w:val="3"/>
            <w:shd w:val="clear" w:color="auto" w:fill="FFFFFF" w:themeFill="background1"/>
            <w:vAlign w:val="center"/>
          </w:tcPr>
          <w:p w:rsidR="0018754A" w:rsidRPr="00B341AC" w:rsidRDefault="0018754A" w:rsidP="00594104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1C55BC" w:rsidRDefault="0018754A" w:rsidP="0018754A">
            <w:pPr>
              <w:spacing w:line="288" w:lineRule="auto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30"/>
            </w:r>
            <w:r w:rsidRPr="001C55BC">
              <w:rPr>
                <w:vertAlign w:val="superscript"/>
              </w:rPr>
              <w:t>,</w:t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jc w:val="center"/>
        </w:trPr>
        <w:tc>
          <w:tcPr>
            <w:tcW w:w="14596" w:type="dxa"/>
            <w:gridSpan w:val="3"/>
            <w:shd w:val="clear" w:color="auto" w:fill="auto"/>
            <w:vAlign w:val="center"/>
          </w:tcPr>
          <w:p w:rsidR="0018754A" w:rsidRPr="00B341AC" w:rsidRDefault="0018754A" w:rsidP="00594104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</w:p>
        </w:tc>
        <w:tc>
          <w:tcPr>
            <w:tcW w:w="11766" w:type="dxa"/>
            <w:gridSpan w:val="2"/>
            <w:shd w:val="clear" w:color="auto" w:fill="auto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jc w:val="center"/>
        </w:trPr>
        <w:tc>
          <w:tcPr>
            <w:tcW w:w="14596" w:type="dxa"/>
            <w:gridSpan w:val="3"/>
            <w:shd w:val="clear" w:color="auto" w:fill="FFFFFF" w:themeFill="background1"/>
            <w:vAlign w:val="center"/>
          </w:tcPr>
          <w:p w:rsidR="0018754A" w:rsidRPr="00B341AC" w:rsidRDefault="0018754A" w:rsidP="00594104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FD028A" w:rsidRPr="00C05D70" w:rsidRDefault="00FD028A" w:rsidP="00594104">
      <w:pPr>
        <w:spacing w:after="0" w:line="288" w:lineRule="auto"/>
        <w:rPr>
          <w:rFonts w:ascii="Arial" w:hAnsi="Arial" w:cs="Arial"/>
          <w:sz w:val="19"/>
          <w:szCs w:val="19"/>
        </w:rPr>
      </w:pPr>
    </w:p>
    <w:sectPr w:rsidR="00FD028A" w:rsidRPr="00C05D70" w:rsidSect="005941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135" w:left="1417" w:header="708" w:footer="4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3B8" w:rsidRDefault="00D113B8" w:rsidP="009B44B8">
      <w:pPr>
        <w:spacing w:after="0" w:line="240" w:lineRule="auto"/>
      </w:pPr>
      <w:r>
        <w:separator/>
      </w:r>
    </w:p>
  </w:endnote>
  <w:endnote w:type="continuationSeparator" w:id="0">
    <w:p w:rsidR="00D113B8" w:rsidRDefault="00D113B8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AF8" w:rsidRDefault="00682AF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961" w:rsidRDefault="007E7961" w:rsidP="00C62823">
    <w:pPr>
      <w:pStyle w:val="Pta"/>
    </w:pPr>
    <w:r>
      <w:t xml:space="preserve"> </w:t>
    </w:r>
    <w:r w:rsidR="00C62823">
      <w:rPr>
        <w:rFonts w:ascii="Arial" w:hAnsi="Arial" w:cs="Arial"/>
        <w:sz w:val="16"/>
        <w:szCs w:val="16"/>
      </w:rPr>
      <w:t xml:space="preserve">Príručka pre odborných hodnotiteľov IROP, verzia </w:t>
    </w:r>
    <w:r w:rsidR="004E0FEC">
      <w:rPr>
        <w:rFonts w:ascii="Arial" w:hAnsi="Arial" w:cs="Arial"/>
        <w:sz w:val="16"/>
        <w:szCs w:val="16"/>
      </w:rPr>
      <w:t>12.</w:t>
    </w:r>
    <w:del w:id="0" w:author="OM1" w:date="2022-05-25T09:38:00Z">
      <w:r w:rsidR="004E0FEC" w:rsidDel="00C57FAC">
        <w:rPr>
          <w:rFonts w:ascii="Arial" w:hAnsi="Arial" w:cs="Arial"/>
          <w:sz w:val="16"/>
          <w:szCs w:val="16"/>
        </w:rPr>
        <w:delText>0</w:delText>
      </w:r>
    </w:del>
    <w:ins w:id="1" w:author="OM1" w:date="2022-05-25T09:38:00Z">
      <w:r w:rsidR="00C57FAC">
        <w:rPr>
          <w:rFonts w:ascii="Arial" w:hAnsi="Arial" w:cs="Arial"/>
          <w:sz w:val="16"/>
          <w:szCs w:val="16"/>
        </w:rPr>
        <w:t>1</w:t>
      </w:r>
    </w:ins>
    <w:bookmarkStart w:id="2" w:name="_GoBack"/>
    <w:bookmarkEnd w:id="2"/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Pr="00870946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Pr="00870946">
          <w:rPr>
            <w:rFonts w:ascii="Arial" w:hAnsi="Arial" w:cs="Arial"/>
            <w:sz w:val="16"/>
            <w:szCs w:val="16"/>
          </w:rPr>
          <w:fldChar w:fldCharType="begin"/>
        </w:r>
        <w:r w:rsidRPr="00870946">
          <w:rPr>
            <w:rFonts w:ascii="Arial" w:hAnsi="Arial" w:cs="Arial"/>
            <w:sz w:val="16"/>
            <w:szCs w:val="16"/>
          </w:rPr>
          <w:instrText>PAGE   \* MERGEFORMAT</w:instrText>
        </w:r>
        <w:r w:rsidRPr="00870946">
          <w:rPr>
            <w:rFonts w:ascii="Arial" w:hAnsi="Arial" w:cs="Arial"/>
            <w:sz w:val="16"/>
            <w:szCs w:val="16"/>
          </w:rPr>
          <w:fldChar w:fldCharType="separate"/>
        </w:r>
        <w:r w:rsidR="00C57FAC">
          <w:rPr>
            <w:rFonts w:ascii="Arial" w:hAnsi="Arial" w:cs="Arial"/>
            <w:noProof/>
            <w:sz w:val="16"/>
            <w:szCs w:val="16"/>
          </w:rPr>
          <w:t>2</w:t>
        </w:r>
        <w:r w:rsidRPr="00870946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823" w:rsidRDefault="00C62823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4E0FEC">
      <w:rPr>
        <w:rFonts w:ascii="Arial" w:hAnsi="Arial" w:cs="Arial"/>
        <w:sz w:val="16"/>
        <w:szCs w:val="16"/>
      </w:rPr>
      <w:t>12.</w:t>
    </w:r>
    <w:del w:id="3" w:author="OM1" w:date="2022-05-25T09:37:00Z">
      <w:r w:rsidR="004E0FEC" w:rsidDel="00C57FAC">
        <w:rPr>
          <w:rFonts w:ascii="Arial" w:hAnsi="Arial" w:cs="Arial"/>
          <w:sz w:val="16"/>
          <w:szCs w:val="16"/>
        </w:rPr>
        <w:delText>0</w:delText>
      </w:r>
    </w:del>
    <w:ins w:id="4" w:author="OM1" w:date="2022-05-25T09:38:00Z">
      <w:r w:rsidR="00C57FAC">
        <w:rPr>
          <w:rFonts w:ascii="Arial" w:hAnsi="Arial" w:cs="Arial"/>
          <w:sz w:val="16"/>
          <w:szCs w:val="16"/>
        </w:rPr>
        <w:t>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3B8" w:rsidRDefault="00D113B8" w:rsidP="009B44B8">
      <w:pPr>
        <w:spacing w:after="0" w:line="240" w:lineRule="auto"/>
      </w:pPr>
      <w:r>
        <w:separator/>
      </w:r>
    </w:p>
  </w:footnote>
  <w:footnote w:type="continuationSeparator" w:id="0">
    <w:p w:rsidR="00D113B8" w:rsidRDefault="00D113B8" w:rsidP="009B44B8">
      <w:pPr>
        <w:spacing w:after="0" w:line="240" w:lineRule="auto"/>
      </w:pPr>
      <w:r>
        <w:continuationSeparator/>
      </w:r>
    </w:p>
  </w:footnote>
  <w:footnote w:id="1">
    <w:p w:rsidR="003C141E" w:rsidRPr="00323FF3" w:rsidRDefault="003C141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996C64"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5435C3" w:rsidRDefault="005435C3" w:rsidP="005435C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83042E" w:rsidRPr="00323FF3" w:rsidRDefault="0083042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9E7FE9" w:rsidRPr="00323FF3">
        <w:rPr>
          <w:rFonts w:ascii="Arial" w:hAnsi="Arial" w:cs="Arial"/>
          <w:sz w:val="16"/>
          <w:szCs w:val="16"/>
        </w:rPr>
        <w:t>Kapitola 2.4.3.2</w:t>
      </w:r>
      <w:r w:rsidR="00F0092F" w:rsidRPr="00323FF3">
        <w:rPr>
          <w:rFonts w:ascii="Arial" w:hAnsi="Arial" w:cs="Arial"/>
          <w:sz w:val="16"/>
          <w:szCs w:val="16"/>
        </w:rPr>
        <w:t xml:space="preserve"> ods.</w:t>
      </w:r>
      <w:r w:rsidRPr="00323FF3">
        <w:rPr>
          <w:rFonts w:ascii="Arial" w:hAnsi="Arial" w:cs="Arial"/>
          <w:sz w:val="16"/>
          <w:szCs w:val="16"/>
        </w:rPr>
        <w:t xml:space="preserve"> 1 Systému riadenia EŠIF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4">
    <w:p w:rsidR="006647CF" w:rsidRPr="00323FF3" w:rsidRDefault="006647CF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E55862" w:rsidRPr="00323FF3">
        <w:rPr>
          <w:rFonts w:ascii="Arial" w:hAnsi="Arial" w:cs="Arial"/>
          <w:sz w:val="16"/>
          <w:szCs w:val="16"/>
        </w:rPr>
        <w:t>Udelenie hodnoty ,,</w:t>
      </w:r>
      <w:r w:rsidR="006909F8">
        <w:rPr>
          <w:rFonts w:ascii="Arial" w:hAnsi="Arial" w:cs="Arial"/>
          <w:sz w:val="16"/>
          <w:szCs w:val="16"/>
        </w:rPr>
        <w:t>nie (</w:t>
      </w:r>
      <w:r w:rsidR="00E55862" w:rsidRPr="00323FF3">
        <w:rPr>
          <w:rFonts w:ascii="Arial" w:hAnsi="Arial" w:cs="Arial"/>
          <w:sz w:val="16"/>
          <w:szCs w:val="16"/>
        </w:rPr>
        <w:t>0</w:t>
      </w:r>
      <w:r w:rsidR="006909F8">
        <w:rPr>
          <w:rFonts w:ascii="Arial" w:hAnsi="Arial" w:cs="Arial"/>
          <w:sz w:val="16"/>
          <w:szCs w:val="16"/>
        </w:rPr>
        <w:t>)</w:t>
      </w:r>
      <w:r w:rsidR="00E55862"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695365" w:rsidRPr="00323FF3" w:rsidRDefault="00695365" w:rsidP="00A66794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 w:rsidR="0018754A">
        <w:rPr>
          <w:rFonts w:ascii="Arial" w:hAnsi="Arial" w:cs="Arial"/>
          <w:sz w:val="16"/>
          <w:szCs w:val="16"/>
        </w:rPr>
        <w:t>(pri vylučovacích a bodovaných hodnotiacich kritériách)</w:t>
      </w:r>
      <w:r w:rsidR="0018754A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a prideleného počtu bodov </w:t>
      </w:r>
      <w:r w:rsidR="009E7FE9" w:rsidRPr="00323FF3">
        <w:rPr>
          <w:rFonts w:ascii="Arial" w:hAnsi="Arial" w:cs="Arial"/>
          <w:sz w:val="16"/>
          <w:szCs w:val="16"/>
        </w:rPr>
        <w:t xml:space="preserve">(pri bodovaných hodnotiacich kritériách) </w:t>
      </w:r>
      <w:r w:rsidRPr="00323FF3">
        <w:rPr>
          <w:rFonts w:ascii="Arial" w:hAnsi="Arial" w:cs="Arial"/>
          <w:sz w:val="16"/>
          <w:szCs w:val="16"/>
        </w:rPr>
        <w:t>zo strany odborných hodnotiteľov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6">
    <w:p w:rsidR="00352C47" w:rsidRDefault="00352C47" w:rsidP="00B40F5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9723BF">
        <w:rPr>
          <w:rFonts w:ascii="Arial" w:hAnsi="Arial" w:cs="Arial"/>
          <w:sz w:val="16"/>
          <w:szCs w:val="16"/>
        </w:rPr>
        <w:t xml:space="preserve">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741AA1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412398">
        <w:rPr>
          <w:rFonts w:ascii="Arial" w:hAnsi="Arial" w:cs="Arial"/>
          <w:sz w:val="16"/>
          <w:szCs w:val="16"/>
        </w:rPr>
        <w:t xml:space="preserve">právne </w:t>
      </w:r>
      <w:r w:rsidR="00741AA1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2A1EEC">
        <w:rPr>
          <w:rFonts w:ascii="Arial" w:hAnsi="Arial" w:cs="Arial"/>
          <w:sz w:val="16"/>
          <w:szCs w:val="16"/>
        </w:rPr>
        <w:t xml:space="preserve"> </w:t>
      </w:r>
      <w:r w:rsidR="002A1EEC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5D7EE2" w:rsidRDefault="005D7EE2" w:rsidP="005D7EE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5D7EE2" w:rsidRPr="00323FF3" w:rsidRDefault="005D7EE2" w:rsidP="005D7EE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5D7EE2" w:rsidRPr="00323FF3" w:rsidRDefault="005D7EE2" w:rsidP="005D7EE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5D7EE2" w:rsidRPr="009F1B0E" w:rsidRDefault="005D7EE2" w:rsidP="005D7EE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1C55BC" w:rsidRPr="001C55BC">
        <w:rPr>
          <w:rFonts w:ascii="Arial" w:hAnsi="Arial" w:cs="Arial"/>
          <w:sz w:val="16"/>
          <w:szCs w:val="16"/>
        </w:rPr>
        <w:t xml:space="preserve"> </w:t>
      </w:r>
      <w:r w:rsidR="001C55BC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18754A" w:rsidRDefault="0018754A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214EE1" w:rsidRDefault="00214EE1" w:rsidP="00214EE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18754A" w:rsidRPr="009F1B0E" w:rsidRDefault="0018754A" w:rsidP="005D7EE2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18754A" w:rsidRPr="009F1B0E" w:rsidRDefault="0018754A" w:rsidP="005D7EE2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18754A" w:rsidRDefault="0018754A" w:rsidP="0018754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6E19B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6E19B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18754A" w:rsidRDefault="0018754A" w:rsidP="0018754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18754A" w:rsidRPr="00323FF3" w:rsidRDefault="0018754A" w:rsidP="005D7EE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18754A" w:rsidRDefault="0018754A" w:rsidP="005D7EE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63252F" w:rsidRPr="00323FF3" w:rsidRDefault="0063252F" w:rsidP="00A66794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</w:t>
      </w:r>
      <w:r w:rsidR="0005646C" w:rsidRPr="00323FF3">
        <w:rPr>
          <w:rFonts w:ascii="Arial" w:hAnsi="Arial" w:cs="Arial"/>
          <w:sz w:val="16"/>
          <w:szCs w:val="16"/>
        </w:rPr>
        <w:t>bodovaných</w:t>
      </w:r>
      <w:r w:rsidRPr="00323FF3">
        <w:rPr>
          <w:rFonts w:ascii="Arial" w:hAnsi="Arial" w:cs="Arial"/>
          <w:sz w:val="16"/>
          <w:szCs w:val="16"/>
        </w:rPr>
        <w:t xml:space="preserve"> hodnotiacich kritérií pre posúdenie súladu projektu s HP, RO zaradí takéto kritériá a vyhodnocuje ich v rámci tejto časti hodnotiaceho hárku</w:t>
      </w:r>
      <w:r w:rsidR="0005646C" w:rsidRPr="00323FF3">
        <w:rPr>
          <w:rFonts w:ascii="Arial" w:hAnsi="Arial" w:cs="Arial"/>
          <w:sz w:val="16"/>
          <w:szCs w:val="16"/>
        </w:rPr>
        <w:t xml:space="preserve">. </w:t>
      </w:r>
    </w:p>
  </w:footnote>
  <w:footnote w:id="20">
    <w:p w:rsidR="00E55862" w:rsidRPr="00323FF3" w:rsidRDefault="00E55862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21">
    <w:p w:rsidR="0018754A" w:rsidRPr="00323FF3" w:rsidRDefault="0018754A" w:rsidP="0018754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>
        <w:rPr>
          <w:rFonts w:ascii="Arial" w:hAnsi="Arial" w:cs="Arial"/>
          <w:sz w:val="16"/>
          <w:szCs w:val="16"/>
        </w:rPr>
        <w:t>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a prideleného počtu bodov (pri bodovaných hodnotiacich kritériách) zo strany odborných hodnotiteľov.</w:t>
      </w:r>
    </w:p>
  </w:footnote>
  <w:footnote w:id="22">
    <w:p w:rsidR="00A66794" w:rsidRDefault="00A66794">
      <w:pPr>
        <w:pStyle w:val="Textpoznmkypodiarou"/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196869" w:rsidRDefault="00196869">
      <w:pPr>
        <w:pStyle w:val="Textpoznmkypodiarou"/>
      </w:pPr>
      <w:r w:rsidRPr="00594104">
        <w:rPr>
          <w:rStyle w:val="Odkaznapoznmkupodiarou"/>
          <w:rFonts w:ascii="Arial" w:hAnsi="Arial" w:cs="Arial"/>
          <w:sz w:val="16"/>
          <w:szCs w:val="16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8D259A">
        <w:rPr>
          <w:rFonts w:ascii="Arial" w:hAnsi="Arial" w:cs="Arial"/>
          <w:sz w:val="16"/>
          <w:szCs w:val="16"/>
        </w:rPr>
        <w:t xml:space="preserve">39 </w:t>
      </w:r>
      <w:r w:rsidRPr="00A445A3">
        <w:rPr>
          <w:rFonts w:ascii="Arial" w:hAnsi="Arial" w:cs="Arial"/>
          <w:sz w:val="16"/>
          <w:szCs w:val="16"/>
        </w:rPr>
        <w:t>bodov</w:t>
      </w:r>
      <w:r>
        <w:rPr>
          <w:b/>
          <w:bCs/>
          <w:sz w:val="19"/>
          <w:szCs w:val="19"/>
        </w:rPr>
        <w:t>.</w:t>
      </w:r>
    </w:p>
  </w:footnote>
  <w:footnote w:id="24">
    <w:p w:rsidR="000D39BE" w:rsidRPr="00323FF3" w:rsidRDefault="000D39B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</w:t>
      </w:r>
      <w:r w:rsidR="00A66794" w:rsidRPr="00323FF3">
        <w:rPr>
          <w:rFonts w:ascii="Arial" w:hAnsi="Arial" w:cs="Arial"/>
          <w:sz w:val="16"/>
          <w:szCs w:val="16"/>
        </w:rPr>
        <w:t>ch</w:t>
      </w:r>
      <w:r w:rsidRPr="00323FF3">
        <w:rPr>
          <w:rFonts w:ascii="Arial" w:hAnsi="Arial" w:cs="Arial"/>
          <w:sz w:val="16"/>
          <w:szCs w:val="16"/>
        </w:rPr>
        <w:t xml:space="preserve"> kritérií zabezpečené tretím odborným hodnotiteľom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25">
    <w:p w:rsidR="00762D03" w:rsidRPr="00323FF3" w:rsidRDefault="00762D03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</w:t>
      </w:r>
      <w:r w:rsidR="009E7FE9" w:rsidRPr="00323FF3">
        <w:rPr>
          <w:rFonts w:ascii="Arial" w:hAnsi="Arial" w:cs="Arial"/>
          <w:sz w:val="16"/>
          <w:szCs w:val="16"/>
        </w:rPr>
        <w:t> </w:t>
      </w:r>
      <w:r w:rsidRPr="00323FF3">
        <w:rPr>
          <w:rFonts w:ascii="Arial" w:hAnsi="Arial" w:cs="Arial"/>
          <w:sz w:val="16"/>
          <w:szCs w:val="16"/>
        </w:rPr>
        <w:t>ŽoNFP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26">
    <w:p w:rsidR="00814754" w:rsidRPr="009F1B0E" w:rsidRDefault="00814754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</w:t>
      </w:r>
      <w:r w:rsidR="00E55862" w:rsidRPr="009F1B0E">
        <w:rPr>
          <w:rFonts w:ascii="Arial" w:hAnsi="Arial" w:cs="Arial"/>
          <w:sz w:val="16"/>
          <w:szCs w:val="16"/>
        </w:rPr>
        <w:t xml:space="preserve"> a</w:t>
      </w:r>
      <w:r w:rsidR="009E7FE9" w:rsidRPr="009F1B0E">
        <w:rPr>
          <w:rFonts w:ascii="Arial" w:hAnsi="Arial" w:cs="Arial"/>
          <w:sz w:val="16"/>
          <w:szCs w:val="16"/>
        </w:rPr>
        <w:t> </w:t>
      </w:r>
      <w:r w:rsidR="00E55862" w:rsidRPr="009F1B0E">
        <w:rPr>
          <w:rFonts w:ascii="Arial" w:hAnsi="Arial" w:cs="Arial"/>
          <w:sz w:val="16"/>
          <w:szCs w:val="16"/>
        </w:rPr>
        <w:t>odôvodnenia</w:t>
      </w:r>
      <w:r w:rsidR="009E7FE9" w:rsidRPr="009F1B0E">
        <w:rPr>
          <w:rFonts w:ascii="Arial" w:hAnsi="Arial" w:cs="Arial"/>
          <w:sz w:val="16"/>
          <w:szCs w:val="16"/>
        </w:rPr>
        <w:t>.</w:t>
      </w:r>
      <w:r w:rsidR="001C55BC">
        <w:rPr>
          <w:rFonts w:ascii="Arial" w:hAnsi="Arial" w:cs="Arial"/>
          <w:sz w:val="16"/>
          <w:szCs w:val="16"/>
        </w:rPr>
        <w:t xml:space="preserve"> </w:t>
      </w:r>
      <w:r w:rsidR="001C55BC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18754A" w:rsidRDefault="0018754A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214EE1" w:rsidRDefault="00214EE1" w:rsidP="00214EE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18754A" w:rsidRPr="009F1B0E" w:rsidRDefault="0018754A" w:rsidP="00A400CE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18754A" w:rsidRPr="009F1B0E" w:rsidRDefault="0018754A" w:rsidP="00A400CE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18754A" w:rsidRDefault="0018754A" w:rsidP="0018754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6E19B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6E19B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18754A" w:rsidRDefault="0018754A" w:rsidP="0018754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AF8" w:rsidRDefault="00682AF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AF8" w:rsidRDefault="00682AF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A2F" w:rsidRDefault="00466A2F" w:rsidP="00466A2F">
    <w:pPr>
      <w:pStyle w:val="Hlavika"/>
      <w:tabs>
        <w:tab w:val="clear" w:pos="4536"/>
        <w:tab w:val="clear" w:pos="9072"/>
        <w:tab w:val="left" w:pos="708"/>
      </w:tabs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7653655</wp:posOffset>
          </wp:positionH>
          <wp:positionV relativeFrom="paragraph">
            <wp:posOffset>141605</wp:posOffset>
          </wp:positionV>
          <wp:extent cx="1861185" cy="521970"/>
          <wp:effectExtent l="0" t="0" r="5715" b="0"/>
          <wp:wrapTight wrapText="bothSides">
            <wp:wrapPolygon edited="0">
              <wp:start x="0" y="0"/>
              <wp:lineTo x="0" y="20496"/>
              <wp:lineTo x="21445" y="20496"/>
              <wp:lineTo x="21445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1185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-41910</wp:posOffset>
          </wp:positionH>
          <wp:positionV relativeFrom="paragraph">
            <wp:posOffset>-59055</wp:posOffset>
          </wp:positionV>
          <wp:extent cx="907415" cy="788035"/>
          <wp:effectExtent l="0" t="0" r="6985" b="0"/>
          <wp:wrapTight wrapText="bothSides">
            <wp:wrapPolygon edited="0">
              <wp:start x="2721" y="0"/>
              <wp:lineTo x="2721" y="8355"/>
              <wp:lineTo x="0" y="14620"/>
              <wp:lineTo x="0" y="16709"/>
              <wp:lineTo x="1814" y="16709"/>
              <wp:lineTo x="1360" y="18798"/>
              <wp:lineTo x="2721" y="20364"/>
              <wp:lineTo x="5442" y="20886"/>
              <wp:lineTo x="15871" y="20886"/>
              <wp:lineTo x="21313" y="18276"/>
              <wp:lineTo x="21313" y="15143"/>
              <wp:lineTo x="18592" y="8355"/>
              <wp:lineTo x="18139" y="0"/>
              <wp:lineTo x="2721" y="0"/>
            </wp:wrapPolygon>
          </wp:wrapTight>
          <wp:docPr id="2" name="Obrázok 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88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eastAsiaTheme="minorHAnsi"/>
        <w:sz w:val="22"/>
      </w:rPr>
      <w:t xml:space="preserve">                                                                                          </w:t>
    </w:r>
    <w:r>
      <w:rPr>
        <w:noProof/>
      </w:rPr>
      <w:drawing>
        <wp:inline distT="0" distB="0" distL="0" distR="0">
          <wp:extent cx="2279015" cy="602615"/>
          <wp:effectExtent l="0" t="0" r="6985" b="698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9015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Theme="minorHAnsi"/>
        <w:sz w:val="22"/>
      </w:rPr>
      <w:tab/>
    </w:r>
  </w:p>
  <w:p w:rsidR="007E7961" w:rsidRDefault="00714E8C" w:rsidP="00466A2F">
    <w:pPr>
      <w:pStyle w:val="Hlavika"/>
      <w:tabs>
        <w:tab w:val="clear" w:pos="4536"/>
        <w:tab w:val="clear" w:pos="9072"/>
      </w:tabs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1">
    <w15:presenceInfo w15:providerId="None" w15:userId="OM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1BCD"/>
    <w:rsid w:val="00011536"/>
    <w:rsid w:val="00012F4E"/>
    <w:rsid w:val="00016B9C"/>
    <w:rsid w:val="00024EB5"/>
    <w:rsid w:val="00036A31"/>
    <w:rsid w:val="0004578B"/>
    <w:rsid w:val="00055EFA"/>
    <w:rsid w:val="0005646C"/>
    <w:rsid w:val="000614E5"/>
    <w:rsid w:val="00062525"/>
    <w:rsid w:val="00071B7E"/>
    <w:rsid w:val="00076BF7"/>
    <w:rsid w:val="000868B3"/>
    <w:rsid w:val="000C53F2"/>
    <w:rsid w:val="000C7B37"/>
    <w:rsid w:val="000D39BE"/>
    <w:rsid w:val="000E371D"/>
    <w:rsid w:val="000F3D3D"/>
    <w:rsid w:val="00105536"/>
    <w:rsid w:val="0010760D"/>
    <w:rsid w:val="00116FE7"/>
    <w:rsid w:val="00125DC4"/>
    <w:rsid w:val="00127DA5"/>
    <w:rsid w:val="00150AF0"/>
    <w:rsid w:val="00154F86"/>
    <w:rsid w:val="00156D99"/>
    <w:rsid w:val="0018754A"/>
    <w:rsid w:val="001941BE"/>
    <w:rsid w:val="00194DD5"/>
    <w:rsid w:val="00196869"/>
    <w:rsid w:val="00197270"/>
    <w:rsid w:val="001B3EF8"/>
    <w:rsid w:val="001C55BC"/>
    <w:rsid w:val="001D0526"/>
    <w:rsid w:val="001D5340"/>
    <w:rsid w:val="001D55B7"/>
    <w:rsid w:val="001E68DD"/>
    <w:rsid w:val="00214EE1"/>
    <w:rsid w:val="0022265F"/>
    <w:rsid w:val="002452DA"/>
    <w:rsid w:val="0024799D"/>
    <w:rsid w:val="00250E95"/>
    <w:rsid w:val="00263DEB"/>
    <w:rsid w:val="00285341"/>
    <w:rsid w:val="00287AE3"/>
    <w:rsid w:val="002A0D79"/>
    <w:rsid w:val="002A1EEC"/>
    <w:rsid w:val="002B480E"/>
    <w:rsid w:val="002B6093"/>
    <w:rsid w:val="002B60FE"/>
    <w:rsid w:val="002B7C9C"/>
    <w:rsid w:val="002C2033"/>
    <w:rsid w:val="002C2724"/>
    <w:rsid w:val="003156CE"/>
    <w:rsid w:val="00317176"/>
    <w:rsid w:val="00323FF3"/>
    <w:rsid w:val="003377A7"/>
    <w:rsid w:val="00337D6A"/>
    <w:rsid w:val="003413E7"/>
    <w:rsid w:val="00350820"/>
    <w:rsid w:val="00352C47"/>
    <w:rsid w:val="00363343"/>
    <w:rsid w:val="003A353A"/>
    <w:rsid w:val="003A5C6F"/>
    <w:rsid w:val="003C141E"/>
    <w:rsid w:val="003C2AC6"/>
    <w:rsid w:val="003F5576"/>
    <w:rsid w:val="0040193D"/>
    <w:rsid w:val="004072C4"/>
    <w:rsid w:val="004103C7"/>
    <w:rsid w:val="00412398"/>
    <w:rsid w:val="00466A2F"/>
    <w:rsid w:val="004748A9"/>
    <w:rsid w:val="004841E3"/>
    <w:rsid w:val="004C16E7"/>
    <w:rsid w:val="004D176E"/>
    <w:rsid w:val="004E0FEC"/>
    <w:rsid w:val="0051190E"/>
    <w:rsid w:val="00517659"/>
    <w:rsid w:val="005349B4"/>
    <w:rsid w:val="005435C3"/>
    <w:rsid w:val="005503DB"/>
    <w:rsid w:val="00576E70"/>
    <w:rsid w:val="0059072E"/>
    <w:rsid w:val="00594104"/>
    <w:rsid w:val="00597067"/>
    <w:rsid w:val="005B1E08"/>
    <w:rsid w:val="005C0B4B"/>
    <w:rsid w:val="005C7F16"/>
    <w:rsid w:val="005D16C2"/>
    <w:rsid w:val="005D7EE2"/>
    <w:rsid w:val="00625B29"/>
    <w:rsid w:val="006267ED"/>
    <w:rsid w:val="006300A5"/>
    <w:rsid w:val="0063252F"/>
    <w:rsid w:val="00640198"/>
    <w:rsid w:val="006426D5"/>
    <w:rsid w:val="00645C7C"/>
    <w:rsid w:val="006636D2"/>
    <w:rsid w:val="00663AAC"/>
    <w:rsid w:val="006647CF"/>
    <w:rsid w:val="00682AF8"/>
    <w:rsid w:val="006837C5"/>
    <w:rsid w:val="006909F8"/>
    <w:rsid w:val="00695365"/>
    <w:rsid w:val="006A08A6"/>
    <w:rsid w:val="006A0FA0"/>
    <w:rsid w:val="006A3114"/>
    <w:rsid w:val="006D149B"/>
    <w:rsid w:val="006D57EA"/>
    <w:rsid w:val="006D5E2A"/>
    <w:rsid w:val="006E19B8"/>
    <w:rsid w:val="00700482"/>
    <w:rsid w:val="0070283F"/>
    <w:rsid w:val="00712611"/>
    <w:rsid w:val="00712F7D"/>
    <w:rsid w:val="00714E8C"/>
    <w:rsid w:val="00734B73"/>
    <w:rsid w:val="00741AA1"/>
    <w:rsid w:val="00753B58"/>
    <w:rsid w:val="00762D03"/>
    <w:rsid w:val="007736B4"/>
    <w:rsid w:val="0077709F"/>
    <w:rsid w:val="00780DA6"/>
    <w:rsid w:val="007D4DD4"/>
    <w:rsid w:val="007D61AF"/>
    <w:rsid w:val="007E7961"/>
    <w:rsid w:val="007F4A58"/>
    <w:rsid w:val="007F7AF5"/>
    <w:rsid w:val="00814754"/>
    <w:rsid w:val="00814F9D"/>
    <w:rsid w:val="0083042E"/>
    <w:rsid w:val="0084329B"/>
    <w:rsid w:val="00860CE0"/>
    <w:rsid w:val="00867EE9"/>
    <w:rsid w:val="00870946"/>
    <w:rsid w:val="0087178B"/>
    <w:rsid w:val="00873827"/>
    <w:rsid w:val="008A7DBF"/>
    <w:rsid w:val="008D0A2A"/>
    <w:rsid w:val="008D259A"/>
    <w:rsid w:val="008D6995"/>
    <w:rsid w:val="00906DC7"/>
    <w:rsid w:val="009175AF"/>
    <w:rsid w:val="00944BAA"/>
    <w:rsid w:val="00964F18"/>
    <w:rsid w:val="00964FDC"/>
    <w:rsid w:val="00965BFD"/>
    <w:rsid w:val="009723BF"/>
    <w:rsid w:val="009763C6"/>
    <w:rsid w:val="00977107"/>
    <w:rsid w:val="0098005C"/>
    <w:rsid w:val="00990254"/>
    <w:rsid w:val="00996C64"/>
    <w:rsid w:val="009A73BC"/>
    <w:rsid w:val="009B0A13"/>
    <w:rsid w:val="009B44B8"/>
    <w:rsid w:val="009C39EC"/>
    <w:rsid w:val="009E7FE9"/>
    <w:rsid w:val="009F1B0E"/>
    <w:rsid w:val="009F3D26"/>
    <w:rsid w:val="009F3E7D"/>
    <w:rsid w:val="00A0011D"/>
    <w:rsid w:val="00A07B8E"/>
    <w:rsid w:val="00A17D46"/>
    <w:rsid w:val="00A207AB"/>
    <w:rsid w:val="00A20F6F"/>
    <w:rsid w:val="00A31909"/>
    <w:rsid w:val="00A400CE"/>
    <w:rsid w:val="00A601A7"/>
    <w:rsid w:val="00A634E1"/>
    <w:rsid w:val="00A64E0E"/>
    <w:rsid w:val="00A66794"/>
    <w:rsid w:val="00A70974"/>
    <w:rsid w:val="00A72107"/>
    <w:rsid w:val="00A74745"/>
    <w:rsid w:val="00A80A00"/>
    <w:rsid w:val="00A83B90"/>
    <w:rsid w:val="00A853A5"/>
    <w:rsid w:val="00A9035D"/>
    <w:rsid w:val="00A93A95"/>
    <w:rsid w:val="00AD14B0"/>
    <w:rsid w:val="00B00F57"/>
    <w:rsid w:val="00B2461A"/>
    <w:rsid w:val="00B3058E"/>
    <w:rsid w:val="00B341AC"/>
    <w:rsid w:val="00B40F5C"/>
    <w:rsid w:val="00B50A6D"/>
    <w:rsid w:val="00B60573"/>
    <w:rsid w:val="00B6172E"/>
    <w:rsid w:val="00B66F4A"/>
    <w:rsid w:val="00B81739"/>
    <w:rsid w:val="00B81782"/>
    <w:rsid w:val="00B95BA5"/>
    <w:rsid w:val="00BB4138"/>
    <w:rsid w:val="00BD7A8F"/>
    <w:rsid w:val="00BE764E"/>
    <w:rsid w:val="00C05D70"/>
    <w:rsid w:val="00C271B5"/>
    <w:rsid w:val="00C41E42"/>
    <w:rsid w:val="00C571C4"/>
    <w:rsid w:val="00C57FAC"/>
    <w:rsid w:val="00C62823"/>
    <w:rsid w:val="00C910BF"/>
    <w:rsid w:val="00C94A5B"/>
    <w:rsid w:val="00CA0B71"/>
    <w:rsid w:val="00CA39A3"/>
    <w:rsid w:val="00CB4BAD"/>
    <w:rsid w:val="00CC7D70"/>
    <w:rsid w:val="00CE0D6E"/>
    <w:rsid w:val="00D0779C"/>
    <w:rsid w:val="00D113B8"/>
    <w:rsid w:val="00D14CF2"/>
    <w:rsid w:val="00D579BA"/>
    <w:rsid w:val="00D865D3"/>
    <w:rsid w:val="00DB3D85"/>
    <w:rsid w:val="00DB46B0"/>
    <w:rsid w:val="00DB7B5B"/>
    <w:rsid w:val="00DC3A27"/>
    <w:rsid w:val="00DE6856"/>
    <w:rsid w:val="00DF3226"/>
    <w:rsid w:val="00E1266C"/>
    <w:rsid w:val="00E1543C"/>
    <w:rsid w:val="00E3284D"/>
    <w:rsid w:val="00E32EBC"/>
    <w:rsid w:val="00E52A48"/>
    <w:rsid w:val="00E55862"/>
    <w:rsid w:val="00E9249D"/>
    <w:rsid w:val="00EA36A4"/>
    <w:rsid w:val="00EB1FDC"/>
    <w:rsid w:val="00ED45FB"/>
    <w:rsid w:val="00F0092F"/>
    <w:rsid w:val="00F12F08"/>
    <w:rsid w:val="00F147E9"/>
    <w:rsid w:val="00F24DF9"/>
    <w:rsid w:val="00F5702B"/>
    <w:rsid w:val="00F72158"/>
    <w:rsid w:val="00F77B50"/>
    <w:rsid w:val="00F80307"/>
    <w:rsid w:val="00F84B30"/>
    <w:rsid w:val="00FB0AB2"/>
    <w:rsid w:val="00FC2EA4"/>
    <w:rsid w:val="00FD028A"/>
    <w:rsid w:val="00FD47C6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3FE719E6"/>
  <w15:docId w15:val="{3D8554C9-6580-468A-8464-572767BAB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6">
    <w:name w:val="Table Grid6"/>
    <w:basedOn w:val="Normlnatabuka"/>
    <w:next w:val="Mriekatabuky"/>
    <w:uiPriority w:val="39"/>
    <w:rsid w:val="00DE68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9AAB4FA3E014B4A8E1B3C46433C02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DB231C-38D1-4544-972B-B62E1B5BB2B0}"/>
      </w:docPartPr>
      <w:docPartBody>
        <w:p w:rsidR="00DC5BA3" w:rsidRDefault="001A0272" w:rsidP="001A0272">
          <w:pPr>
            <w:pStyle w:val="09AAB4FA3E014B4A8E1B3C46433C02E21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1A0272" w:rsidP="001A0272">
          <w:pPr>
            <w:pStyle w:val="A7B06D14402A48A9B069E6EF71A91B90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ED0F74B7D744B42BC0289F980323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2292E6-CBCB-4906-B170-8C8063DF284E}"/>
      </w:docPartPr>
      <w:docPartBody>
        <w:p w:rsidR="00020CF9" w:rsidRDefault="001A0272" w:rsidP="001A0272">
          <w:pPr>
            <w:pStyle w:val="8ED0F74B7D744B42BC0289F980323C87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BD69688F37245B2ABA8F3D2346E67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02EE7-6EE6-4D62-A52E-C72DB1EFB86C}"/>
      </w:docPartPr>
      <w:docPartBody>
        <w:p w:rsidR="001A0272" w:rsidRDefault="001A0272" w:rsidP="001A0272">
          <w:pPr>
            <w:pStyle w:val="5BD69688F37245B2ABA8F3D2346E6793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578215CF35496A911FF6737271B5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14D23-B003-4E8B-B9B6-6D9BCA098020}"/>
      </w:docPartPr>
      <w:docPartBody>
        <w:p w:rsidR="001A0272" w:rsidRDefault="001A0272" w:rsidP="001A0272">
          <w:pPr>
            <w:pStyle w:val="27578215CF35496A911FF6737271B5AA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9932768B54049F9BA13211DDDF1D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73D03B-3B0E-4479-85A9-C932EE7217CE}"/>
      </w:docPartPr>
      <w:docPartBody>
        <w:p w:rsidR="001A0272" w:rsidRDefault="001A0272" w:rsidP="001A0272">
          <w:pPr>
            <w:pStyle w:val="F9932768B54049F9BA13211DDDF1D0AD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421BA2395404B7E905FC6600605F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5312E-0A28-480F-A4DD-E1D1C95C6DB0}"/>
      </w:docPartPr>
      <w:docPartBody>
        <w:p w:rsidR="006B079A" w:rsidRDefault="001A0272" w:rsidP="001A0272">
          <w:pPr>
            <w:pStyle w:val="F421BA2395404B7E905FC6600605F9F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2533DC6D75442E2B434C2D3B253F4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B7D3ED-5A30-4B4B-A10F-C4761F7A976C}"/>
      </w:docPartPr>
      <w:docPartBody>
        <w:p w:rsidR="006B079A" w:rsidRDefault="001A0272" w:rsidP="001A0272">
          <w:pPr>
            <w:pStyle w:val="62533DC6D75442E2B434C2D3B253F49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984D9D39A954AE597FC081DEF49A9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86EBB4-BAD4-439C-8030-C2CE00DE2835}"/>
      </w:docPartPr>
      <w:docPartBody>
        <w:p w:rsidR="006B079A" w:rsidRDefault="001A0272" w:rsidP="001A0272">
          <w:pPr>
            <w:pStyle w:val="1984D9D39A954AE597FC081DEF49A9E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7B11C4DBBD45E4FB5346656DA2008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FED1AE-C0E8-5B48-B300-CABF66106B3A}"/>
      </w:docPartPr>
      <w:docPartBody>
        <w:p w:rsidR="002A2439" w:rsidRDefault="00CB5B7A" w:rsidP="00CB5B7A">
          <w:pPr>
            <w:pStyle w:val="97B11C4DBBD45E4FB5346656DA20089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E98885DC45649F6BDB4526667043D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A2762A-DB70-4A80-AF32-D77056B32AA7}"/>
      </w:docPartPr>
      <w:docPartBody>
        <w:p w:rsidR="00660A8B" w:rsidRDefault="000079FB" w:rsidP="000079FB">
          <w:pPr>
            <w:pStyle w:val="3E98885DC45649F6BDB4526667043D3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54CFEAF14E34BA59FC8AF4CB347A5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E4193E-2B44-42B9-A37D-7FDEF676EB05}"/>
      </w:docPartPr>
      <w:docPartBody>
        <w:p w:rsidR="00660A8B" w:rsidRDefault="000079FB" w:rsidP="000079FB">
          <w:pPr>
            <w:pStyle w:val="854CFEAF14E34BA59FC8AF4CB347A5E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0F7AD886652410FB94D9EFA0263E4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E66A33-A9A2-4CA0-AFB3-1AE4749D157D}"/>
      </w:docPartPr>
      <w:docPartBody>
        <w:p w:rsidR="00660A8B" w:rsidRDefault="000079FB" w:rsidP="000079FB">
          <w:pPr>
            <w:pStyle w:val="70F7AD886652410FB94D9EFA0263E4A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FA00AB5317E40A7A1ABF170285D50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17036D-427D-4CB8-A994-7CCBBDE89F86}"/>
      </w:docPartPr>
      <w:docPartBody>
        <w:p w:rsidR="00660A8B" w:rsidRDefault="000079FB" w:rsidP="000079FB">
          <w:pPr>
            <w:pStyle w:val="5FA00AB5317E40A7A1ABF170285D50E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CB57D21C9E249F9B89D581634A57A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1C631C-70B9-45F0-A770-A62C98951D13}"/>
      </w:docPartPr>
      <w:docPartBody>
        <w:p w:rsidR="00F73BD6" w:rsidRDefault="00660A8B" w:rsidP="00660A8B">
          <w:pPr>
            <w:pStyle w:val="5CB57D21C9E249F9B89D581634A57A2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5AD338C0D2741D08055B7D835E3DC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10412D-8BFB-4604-8DBD-29FEC01A334D}"/>
      </w:docPartPr>
      <w:docPartBody>
        <w:p w:rsidR="007209A9" w:rsidRDefault="00F73BD6" w:rsidP="00F73BD6">
          <w:pPr>
            <w:pStyle w:val="35AD338C0D2741D08055B7D835E3DCB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96869F824A4454E9EBF727FE13CCC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F665CC-79D8-42E1-AA71-34C56FF027AF}"/>
      </w:docPartPr>
      <w:docPartBody>
        <w:p w:rsidR="007209A9" w:rsidRDefault="00F73BD6" w:rsidP="00F73BD6">
          <w:pPr>
            <w:pStyle w:val="196869F824A4454E9EBF727FE13CCCB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F7B297CC65A42EDB247105D49156C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A4AE08-8E0F-4847-8859-71419FC1DAC7}"/>
      </w:docPartPr>
      <w:docPartBody>
        <w:p w:rsidR="007209A9" w:rsidRDefault="00F73BD6" w:rsidP="00F73BD6">
          <w:pPr>
            <w:pStyle w:val="FF7B297CC65A42EDB247105D49156C7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39717BDE0334F78AE7BC9EE92155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51DE52-B5AC-4596-9EF4-AD0EC393467E}"/>
      </w:docPartPr>
      <w:docPartBody>
        <w:p w:rsidR="007209A9" w:rsidRDefault="00F73BD6" w:rsidP="00F73BD6">
          <w:pPr>
            <w:pStyle w:val="239717BDE0334F78AE7BC9EE921559C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7B11404E39B4A4AA60D7E8699D05B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8761E9-CFC6-4171-9CFF-9F58B56C22E6}"/>
      </w:docPartPr>
      <w:docPartBody>
        <w:p w:rsidR="007209A9" w:rsidRDefault="00F73BD6" w:rsidP="00F73BD6">
          <w:pPr>
            <w:pStyle w:val="17B11404E39B4A4AA60D7E8699D05B9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D0799C38EA4454488CE80A07AF22F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1344B2-DA2D-4727-8902-43236E2667EE}"/>
      </w:docPartPr>
      <w:docPartBody>
        <w:p w:rsidR="00B75FB5" w:rsidRDefault="00E2451B" w:rsidP="00E2451B">
          <w:pPr>
            <w:pStyle w:val="AD0799C38EA4454488CE80A07AF22F9E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29FB"/>
    <w:rsid w:val="00020CF9"/>
    <w:rsid w:val="0002529E"/>
    <w:rsid w:val="000404A3"/>
    <w:rsid w:val="001516E2"/>
    <w:rsid w:val="001531F8"/>
    <w:rsid w:val="00160641"/>
    <w:rsid w:val="00166518"/>
    <w:rsid w:val="001A0272"/>
    <w:rsid w:val="001F0A1A"/>
    <w:rsid w:val="00225E65"/>
    <w:rsid w:val="002429E6"/>
    <w:rsid w:val="002A2439"/>
    <w:rsid w:val="003709D3"/>
    <w:rsid w:val="00372018"/>
    <w:rsid w:val="003A42BD"/>
    <w:rsid w:val="003D7419"/>
    <w:rsid w:val="004306E3"/>
    <w:rsid w:val="004B3767"/>
    <w:rsid w:val="004D74F0"/>
    <w:rsid w:val="004E1946"/>
    <w:rsid w:val="004E4CE2"/>
    <w:rsid w:val="004F370C"/>
    <w:rsid w:val="0051086C"/>
    <w:rsid w:val="00577AE5"/>
    <w:rsid w:val="00587590"/>
    <w:rsid w:val="006257B8"/>
    <w:rsid w:val="00626DE7"/>
    <w:rsid w:val="00641E8C"/>
    <w:rsid w:val="00660A8B"/>
    <w:rsid w:val="006B079A"/>
    <w:rsid w:val="006B7C2C"/>
    <w:rsid w:val="006C35E4"/>
    <w:rsid w:val="00706594"/>
    <w:rsid w:val="007139CA"/>
    <w:rsid w:val="007209A9"/>
    <w:rsid w:val="00764B0E"/>
    <w:rsid w:val="00773249"/>
    <w:rsid w:val="007755A0"/>
    <w:rsid w:val="008333F7"/>
    <w:rsid w:val="00882C39"/>
    <w:rsid w:val="008C4614"/>
    <w:rsid w:val="009B5C04"/>
    <w:rsid w:val="00A1491B"/>
    <w:rsid w:val="00A623AF"/>
    <w:rsid w:val="00A85B5A"/>
    <w:rsid w:val="00B0371F"/>
    <w:rsid w:val="00B351EF"/>
    <w:rsid w:val="00B37875"/>
    <w:rsid w:val="00B61C2D"/>
    <w:rsid w:val="00B75FB5"/>
    <w:rsid w:val="00B82639"/>
    <w:rsid w:val="00BC2E5A"/>
    <w:rsid w:val="00C26453"/>
    <w:rsid w:val="00C4158A"/>
    <w:rsid w:val="00CA295A"/>
    <w:rsid w:val="00CB5B7A"/>
    <w:rsid w:val="00CC6FFA"/>
    <w:rsid w:val="00CD05DF"/>
    <w:rsid w:val="00D03BF5"/>
    <w:rsid w:val="00D2059F"/>
    <w:rsid w:val="00D77C82"/>
    <w:rsid w:val="00DC5BA3"/>
    <w:rsid w:val="00DD0B39"/>
    <w:rsid w:val="00E067C1"/>
    <w:rsid w:val="00E16E1C"/>
    <w:rsid w:val="00E2451B"/>
    <w:rsid w:val="00E30212"/>
    <w:rsid w:val="00E60C37"/>
    <w:rsid w:val="00E62DBF"/>
    <w:rsid w:val="00EB1B6B"/>
    <w:rsid w:val="00ED701D"/>
    <w:rsid w:val="00F042BB"/>
    <w:rsid w:val="00F20C19"/>
    <w:rsid w:val="00F43437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B5C04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79CD735BDBC84D5284932E1F1CD2DFA1">
    <w:name w:val="79CD735BDBC84D5284932E1F1CD2DFA1"/>
    <w:rsid w:val="00E2451B"/>
  </w:style>
  <w:style w:type="paragraph" w:customStyle="1" w:styleId="95C99D211C7D46CAAF8750319036BE45">
    <w:name w:val="95C99D211C7D46CAAF8750319036BE45"/>
    <w:rsid w:val="00E2451B"/>
  </w:style>
  <w:style w:type="paragraph" w:customStyle="1" w:styleId="B5E9442352EC4A669A05CA5DB759EA0F">
    <w:name w:val="B5E9442352EC4A669A05CA5DB759EA0F"/>
    <w:rsid w:val="00E2451B"/>
  </w:style>
  <w:style w:type="paragraph" w:customStyle="1" w:styleId="1B4DC5823EBF441C818B7FD580D9DA44">
    <w:name w:val="1B4DC5823EBF441C818B7FD580D9DA44"/>
    <w:rsid w:val="00E2451B"/>
  </w:style>
  <w:style w:type="paragraph" w:customStyle="1" w:styleId="AD0799C38EA4454488CE80A07AF22F9E">
    <w:name w:val="AD0799C38EA4454488CE80A07AF22F9E"/>
    <w:rsid w:val="00E2451B"/>
  </w:style>
  <w:style w:type="paragraph" w:customStyle="1" w:styleId="CDF7860DCD6E45EAB3FA869C7CBC4413">
    <w:name w:val="CDF7860DCD6E45EAB3FA869C7CBC4413"/>
    <w:rsid w:val="00E2451B"/>
  </w:style>
  <w:style w:type="paragraph" w:customStyle="1" w:styleId="71207A3494EF41BB9F6A5A0DB9F8CD8D">
    <w:name w:val="71207A3494EF41BB9F6A5A0DB9F8CD8D"/>
    <w:rsid w:val="00B0371F"/>
  </w:style>
  <w:style w:type="paragraph" w:customStyle="1" w:styleId="68C6FAECB5DD494BB6EB14C886319FDD">
    <w:name w:val="68C6FAECB5DD494BB6EB14C886319FDD"/>
    <w:rsid w:val="009B5C04"/>
  </w:style>
  <w:style w:type="paragraph" w:customStyle="1" w:styleId="1C269622697140EDB48251D134AED1DB">
    <w:name w:val="1C269622697140EDB48251D134AED1DB"/>
    <w:rsid w:val="009B5C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06CBC-B8DF-4EE3-9BF0-F44FBAF87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10</Pages>
  <Words>1167</Words>
  <Characters>6654</Characters>
  <Application>Microsoft Office Word</Application>
  <DocSecurity>0</DocSecurity>
  <Lines>55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7806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</dc:creator>
  <cp:keywords/>
  <dc:description/>
  <cp:lastModifiedBy>OM1</cp:lastModifiedBy>
  <cp:revision>54</cp:revision>
  <cp:lastPrinted>2020-10-15T10:28:00Z</cp:lastPrinted>
  <dcterms:created xsi:type="dcterms:W3CDTF">2016-11-28T09:38:00Z</dcterms:created>
  <dcterms:modified xsi:type="dcterms:W3CDTF">2022-05-25T07:38:00Z</dcterms:modified>
  <cp:category/>
</cp:coreProperties>
</file>